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430791">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430791">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430791">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430791">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0430791">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430791">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430791">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430791">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430791">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430791">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430791">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430791">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430791">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30791">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30791">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30791">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430791">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30791">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430791">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430791">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430791">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430791">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430791">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430791">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430791">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430791">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430791">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430791">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430791">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430791">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30791">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30791">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430791">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430791">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430791">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30791">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430791">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430791">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430791">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430791">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30791">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30791">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430791">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30791">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30791">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30791">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30791">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430791">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430791">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30791">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430791">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30791">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430791">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30791">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430791">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30791">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30791">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825D8A" w:rsidRPr="007E0B31" w14:paraId="1E376BBE" w14:textId="77777777" w:rsidTr="00430791">
        <w:trPr>
          <w:cantSplit/>
          <w:ins w:id="0" w:author="Andrew Hemus (NESO)" w:date="2025-04-16T16:43:00Z" w16du:dateUtc="2025-04-16T15:43:00Z"/>
        </w:trPr>
        <w:tc>
          <w:tcPr>
            <w:tcW w:w="2884" w:type="dxa"/>
          </w:tcPr>
          <w:p w14:paraId="5A667769" w14:textId="04C22970" w:rsidR="00825D8A" w:rsidRDefault="00825D8A" w:rsidP="00825D8A">
            <w:pPr>
              <w:pStyle w:val="Arial11Bold"/>
              <w:rPr>
                <w:ins w:id="1" w:author="Andrew Hemus (NESO)" w:date="2025-04-16T16:43:00Z" w16du:dateUtc="2025-04-16T15:43:00Z"/>
                <w:rFonts w:cs="Arial"/>
              </w:rPr>
            </w:pPr>
            <w:ins w:id="2" w:author="Andrew Hemus (NESO)" w:date="2025-04-16T16:43:00Z" w16du:dateUtc="2025-04-16T15:43:00Z">
              <w:r>
                <w:rPr>
                  <w:rFonts w:cs="Arial"/>
                </w:rPr>
                <w:t>Balancing Mechanism Window Period</w:t>
              </w:r>
            </w:ins>
          </w:p>
        </w:tc>
        <w:tc>
          <w:tcPr>
            <w:tcW w:w="6634" w:type="dxa"/>
          </w:tcPr>
          <w:p w14:paraId="27FFDFBF" w14:textId="27BC4DE9" w:rsidR="00825D8A" w:rsidRDefault="00825D8A" w:rsidP="00825D8A">
            <w:pPr>
              <w:pStyle w:val="TableArial11"/>
              <w:rPr>
                <w:ins w:id="3" w:author="Andrew Hemus (NESO)" w:date="2025-04-16T16:43:00Z" w16du:dateUtc="2025-04-16T15:43:00Z"/>
                <w:rFonts w:cs="Arial"/>
              </w:rPr>
            </w:pPr>
            <w:ins w:id="4" w:author="Andrew Hemus (NESO)" w:date="2025-04-16T16:43:00Z" w16du:dateUtc="2025-04-16T15:43:00Z">
              <w:r>
                <w:rPr>
                  <w:rFonts w:cs="Arial"/>
                </w:rPr>
                <w:t xml:space="preserve">Has the meaning set out in the </w:t>
              </w:r>
              <w:r w:rsidRPr="0075025E">
                <w:rPr>
                  <w:rFonts w:cs="Arial"/>
                  <w:b/>
                  <w:bCs/>
                </w:rPr>
                <w:t>BSC</w:t>
              </w:r>
              <w:r>
                <w:rPr>
                  <w:rFonts w:cs="Arial"/>
                </w:rPr>
                <w:t>.</w:t>
              </w:r>
            </w:ins>
          </w:p>
        </w:tc>
      </w:tr>
      <w:tr w:rsidR="00825D8A" w:rsidRPr="007E0B31" w14:paraId="2D4E6701" w14:textId="77777777" w:rsidTr="00430791">
        <w:trPr>
          <w:cantSplit/>
        </w:trPr>
        <w:tc>
          <w:tcPr>
            <w:tcW w:w="2884" w:type="dxa"/>
          </w:tcPr>
          <w:p w14:paraId="7AF4336D" w14:textId="3930B13B" w:rsidR="00825D8A" w:rsidRPr="006A6681" w:rsidRDefault="00825D8A" w:rsidP="00825D8A">
            <w:pPr>
              <w:pStyle w:val="Arial11Bold"/>
              <w:rPr>
                <w:rFonts w:cs="Arial"/>
              </w:rPr>
            </w:pPr>
            <w:r w:rsidRPr="007E0B31">
              <w:rPr>
                <w:rFonts w:cs="Arial"/>
              </w:rPr>
              <w:t>Baseline Forecast</w:t>
            </w:r>
          </w:p>
          <w:p w14:paraId="634FC2BC" w14:textId="64A3CCC9" w:rsidR="00825D8A" w:rsidRPr="00B74FB7" w:rsidRDefault="00825D8A" w:rsidP="00825D8A">
            <w:pPr>
              <w:jc w:val="center"/>
            </w:pPr>
          </w:p>
        </w:tc>
        <w:tc>
          <w:tcPr>
            <w:tcW w:w="6634" w:type="dxa"/>
          </w:tcPr>
          <w:p w14:paraId="05EE981E" w14:textId="77777777" w:rsidR="00825D8A" w:rsidRPr="007E0B31" w:rsidRDefault="00825D8A" w:rsidP="00825D8A">
            <w:pPr>
              <w:pStyle w:val="TableArial11"/>
              <w:rPr>
                <w:rFonts w:cs="Arial"/>
              </w:rPr>
            </w:pPr>
            <w:r w:rsidRPr="024814CE">
              <w:rPr>
                <w:rFonts w:cs="Arial"/>
              </w:rPr>
              <w:t>Has the meaning given to the term ‘baseline</w:t>
            </w:r>
            <w:r>
              <w:rPr>
                <w:rFonts w:cs="Arial"/>
              </w:rPr>
              <w:t xml:space="preserve"> </w:t>
            </w:r>
            <w:r w:rsidRPr="024814CE">
              <w:rPr>
                <w:rFonts w:cs="Arial"/>
              </w:rPr>
              <w:t xml:space="preserve">forecast’ in Section G of the </w:t>
            </w:r>
            <w:r w:rsidRPr="024814CE">
              <w:rPr>
                <w:rFonts w:cs="Arial"/>
                <w:b/>
                <w:bCs/>
              </w:rPr>
              <w:t>BSC</w:t>
            </w:r>
            <w:r w:rsidRPr="024814CE">
              <w:rPr>
                <w:rFonts w:cs="Arial"/>
              </w:rPr>
              <w:t>.</w:t>
            </w:r>
          </w:p>
        </w:tc>
      </w:tr>
      <w:tr w:rsidR="004B0C37" w:rsidRPr="007E0B31" w14:paraId="72808025" w14:textId="77777777" w:rsidTr="00430791">
        <w:trPr>
          <w:cantSplit/>
          <w:ins w:id="5" w:author="Andrew Hemus (NESO)" w:date="2025-04-16T16:43:00Z" w16du:dateUtc="2025-04-16T15:43:00Z"/>
        </w:trPr>
        <w:tc>
          <w:tcPr>
            <w:tcW w:w="2884" w:type="dxa"/>
          </w:tcPr>
          <w:p w14:paraId="4E4348BE" w14:textId="5FC6952A" w:rsidR="004B0C37" w:rsidRDefault="004B0C37" w:rsidP="004B0C37">
            <w:pPr>
              <w:pStyle w:val="Arial11Bold"/>
              <w:rPr>
                <w:ins w:id="6" w:author="Andrew Hemus (NESO)" w:date="2025-04-16T16:43:00Z" w16du:dateUtc="2025-04-16T15:43:00Z"/>
                <w:rFonts w:cs="Arial"/>
              </w:rPr>
            </w:pPr>
            <w:ins w:id="7" w:author="Andrew Hemus (NESO)" w:date="2025-04-16T16:43:00Z" w16du:dateUtc="2025-04-16T15:43:00Z">
              <w:r>
                <w:rPr>
                  <w:rFonts w:cs="Arial"/>
                </w:rPr>
                <w:t>Bid Acceptance</w:t>
              </w:r>
            </w:ins>
          </w:p>
        </w:tc>
        <w:tc>
          <w:tcPr>
            <w:tcW w:w="6634" w:type="dxa"/>
          </w:tcPr>
          <w:p w14:paraId="064A7BEA" w14:textId="60555142" w:rsidR="004B0C37" w:rsidRDefault="004B0C37" w:rsidP="004B0C37">
            <w:pPr>
              <w:pStyle w:val="TableArial11"/>
              <w:rPr>
                <w:ins w:id="8" w:author="Andrew Hemus (NESO)" w:date="2025-04-16T16:43:00Z" w16du:dateUtc="2025-04-16T15:43:00Z"/>
                <w:rFonts w:cs="Arial"/>
              </w:rPr>
            </w:pPr>
            <w:ins w:id="9" w:author="Andrew Hemus (NESO)" w:date="2025-04-16T16:43:00Z" w16du:dateUtc="2025-04-16T15:43:00Z">
              <w:r>
                <w:rPr>
                  <w:rFonts w:cs="Arial"/>
                </w:rPr>
                <w:t xml:space="preserve">An acceptance by a </w:t>
              </w:r>
              <w:r w:rsidRPr="0075025E">
                <w:rPr>
                  <w:rFonts w:cs="Arial"/>
                  <w:b/>
                  <w:bCs/>
                </w:rPr>
                <w:t>BM Unit</w:t>
              </w:r>
              <w:r>
                <w:rPr>
                  <w:rFonts w:cs="Arial"/>
                </w:rPr>
                <w:t xml:space="preserve"> of a </w:t>
              </w:r>
              <w:r w:rsidRPr="0075025E">
                <w:rPr>
                  <w:rFonts w:cs="Arial"/>
                  <w:b/>
                  <w:bCs/>
                </w:rPr>
                <w:t>Bid-Offer Acceptance</w:t>
              </w:r>
              <w:r>
                <w:rPr>
                  <w:rFonts w:cs="Arial"/>
                </w:rPr>
                <w:t xml:space="preserve"> to decrease its export onto, or increase its import from, the </w:t>
              </w:r>
              <w:r w:rsidRPr="0075025E">
                <w:rPr>
                  <w:rFonts w:cs="Arial"/>
                  <w:b/>
                  <w:bCs/>
                </w:rPr>
                <w:t>National Electricity Transmission System</w:t>
              </w:r>
              <w:r>
                <w:rPr>
                  <w:rFonts w:cs="Arial"/>
                </w:rPr>
                <w:t xml:space="preserve">, where in this context import and export are as defined in the </w:t>
              </w:r>
              <w:r w:rsidRPr="0075025E">
                <w:rPr>
                  <w:rFonts w:cs="Arial"/>
                  <w:b/>
                  <w:bCs/>
                </w:rPr>
                <w:t>BSC</w:t>
              </w:r>
              <w:r>
                <w:rPr>
                  <w:rFonts w:cs="Arial"/>
                </w:rPr>
                <w:t>.</w:t>
              </w:r>
            </w:ins>
          </w:p>
        </w:tc>
      </w:tr>
      <w:tr w:rsidR="004B0C37" w:rsidRPr="007E0B31" w14:paraId="7BDFEB77" w14:textId="77777777" w:rsidTr="00430791">
        <w:trPr>
          <w:cantSplit/>
        </w:trPr>
        <w:tc>
          <w:tcPr>
            <w:tcW w:w="2884" w:type="dxa"/>
          </w:tcPr>
          <w:p w14:paraId="33D25C5E" w14:textId="77777777" w:rsidR="004B0C37" w:rsidRPr="007E0B31" w:rsidRDefault="004B0C37" w:rsidP="004B0C37">
            <w:pPr>
              <w:pStyle w:val="Arial11Bold"/>
              <w:rPr>
                <w:rFonts w:cs="Arial"/>
              </w:rPr>
            </w:pPr>
            <w:r w:rsidRPr="007E0B31">
              <w:rPr>
                <w:rFonts w:cs="Arial"/>
              </w:rPr>
              <w:t>Bid-Offer Acceptance</w:t>
            </w:r>
          </w:p>
        </w:tc>
        <w:tc>
          <w:tcPr>
            <w:tcW w:w="6634" w:type="dxa"/>
          </w:tcPr>
          <w:p w14:paraId="282E552C" w14:textId="4369CD70"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communication issued by </w:t>
            </w:r>
            <w:r>
              <w:rPr>
                <w:rFonts w:cs="Arial"/>
                <w:b/>
              </w:rPr>
              <w:t>The Company</w:t>
            </w:r>
            <w:r w:rsidRPr="007E0B31">
              <w:rPr>
                <w:rFonts w:cs="Arial"/>
              </w:rPr>
              <w:t xml:space="preserve"> in accordance with BC2.7; or</w:t>
            </w:r>
          </w:p>
          <w:p w14:paraId="1486365B" w14:textId="77777777" w:rsidR="004B0C37" w:rsidRPr="007E0B31" w:rsidRDefault="004B0C37" w:rsidP="004B0C37">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4B0C37" w:rsidRPr="007E0B31" w14:paraId="2274019D" w14:textId="77777777" w:rsidTr="00430791">
        <w:trPr>
          <w:cantSplit/>
        </w:trPr>
        <w:tc>
          <w:tcPr>
            <w:tcW w:w="2884" w:type="dxa"/>
          </w:tcPr>
          <w:p w14:paraId="58592D17" w14:textId="77777777" w:rsidR="004B0C37" w:rsidRPr="007E0B31" w:rsidRDefault="004B0C37" w:rsidP="004B0C37">
            <w:pPr>
              <w:pStyle w:val="Arial11Bold"/>
              <w:rPr>
                <w:rFonts w:cs="Arial"/>
              </w:rPr>
            </w:pPr>
            <w:r w:rsidRPr="007E0B31">
              <w:rPr>
                <w:rFonts w:cs="Arial"/>
              </w:rPr>
              <w:t>Bid-Offer Data</w:t>
            </w:r>
          </w:p>
        </w:tc>
        <w:tc>
          <w:tcPr>
            <w:tcW w:w="6634" w:type="dxa"/>
          </w:tcPr>
          <w:p w14:paraId="7023A4BE" w14:textId="77777777" w:rsidR="004B0C37" w:rsidRPr="007E0B31" w:rsidRDefault="004B0C37" w:rsidP="004B0C37">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4B0C37" w:rsidRPr="007E0B31" w14:paraId="4C603E4E" w14:textId="77777777" w:rsidTr="00430791">
        <w:trPr>
          <w:cantSplit/>
        </w:trPr>
        <w:tc>
          <w:tcPr>
            <w:tcW w:w="2884" w:type="dxa"/>
          </w:tcPr>
          <w:p w14:paraId="576EAFC9" w14:textId="77777777" w:rsidR="004B0C37" w:rsidRPr="007E0B31" w:rsidRDefault="004B0C37" w:rsidP="004B0C37">
            <w:pPr>
              <w:pStyle w:val="Arial11Bold"/>
              <w:rPr>
                <w:rFonts w:cs="Arial"/>
              </w:rPr>
            </w:pPr>
            <w:r w:rsidRPr="007E0B31">
              <w:rPr>
                <w:rFonts w:cs="Arial"/>
              </w:rPr>
              <w:lastRenderedPageBreak/>
              <w:t>Bilateral Agreement</w:t>
            </w:r>
          </w:p>
        </w:tc>
        <w:tc>
          <w:tcPr>
            <w:tcW w:w="6634" w:type="dxa"/>
          </w:tcPr>
          <w:p w14:paraId="4C5AA45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r w:rsidRPr="007E0B31">
              <w:rPr>
                <w:rFonts w:cs="Arial"/>
              </w:rPr>
              <w:t xml:space="preserve"> </w:t>
            </w:r>
          </w:p>
        </w:tc>
      </w:tr>
      <w:tr w:rsidR="004B0C37" w:rsidRPr="007E0B31" w14:paraId="3368BF3E" w14:textId="77777777" w:rsidTr="00430791">
        <w:trPr>
          <w:cantSplit/>
        </w:trPr>
        <w:tc>
          <w:tcPr>
            <w:tcW w:w="2884" w:type="dxa"/>
          </w:tcPr>
          <w:p w14:paraId="64313A30" w14:textId="44A2CCFE" w:rsidR="004B0C37" w:rsidRPr="007E0B31" w:rsidRDefault="004B0C37" w:rsidP="004B0C37">
            <w:pPr>
              <w:pStyle w:val="Arial11Bold"/>
              <w:rPr>
                <w:rFonts w:cs="Arial"/>
              </w:rPr>
            </w:pPr>
            <w:r>
              <w:rPr>
                <w:rFonts w:cs="Arial"/>
              </w:rPr>
              <w:t>Bilateral Embedded Generation Agreement (BEGA)</w:t>
            </w:r>
          </w:p>
        </w:tc>
        <w:tc>
          <w:tcPr>
            <w:tcW w:w="6634" w:type="dxa"/>
          </w:tcPr>
          <w:p w14:paraId="4F921CD4" w14:textId="349F006B" w:rsidR="004B0C37" w:rsidRPr="007E0B31" w:rsidRDefault="004B0C37" w:rsidP="004B0C37">
            <w:pPr>
              <w:pStyle w:val="TableArial11"/>
              <w:rPr>
                <w:rFonts w:cs="Arial"/>
              </w:rPr>
            </w:pPr>
            <w:r>
              <w:rPr>
                <w:rFonts w:cs="Arial"/>
              </w:rPr>
              <w:t xml:space="preserve">Has the meaning set out in the </w:t>
            </w:r>
            <w:r w:rsidRPr="00D55681">
              <w:rPr>
                <w:rFonts w:cs="Arial"/>
                <w:b/>
                <w:bCs/>
              </w:rPr>
              <w:t>CUSC</w:t>
            </w:r>
            <w:r>
              <w:rPr>
                <w:rFonts w:cs="Arial"/>
              </w:rPr>
              <w:t>.</w:t>
            </w:r>
          </w:p>
        </w:tc>
      </w:tr>
      <w:tr w:rsidR="004B0C37" w:rsidRPr="007E0B31" w14:paraId="6BC8C1B5" w14:textId="77777777" w:rsidTr="00430791">
        <w:trPr>
          <w:cantSplit/>
        </w:trPr>
        <w:tc>
          <w:tcPr>
            <w:tcW w:w="2884" w:type="dxa"/>
          </w:tcPr>
          <w:p w14:paraId="51EC3968" w14:textId="394F36BD" w:rsidR="004B0C37" w:rsidRPr="007E0B31" w:rsidRDefault="004B0C37" w:rsidP="004B0C37">
            <w:pPr>
              <w:pStyle w:val="Arial11Bold"/>
              <w:ind w:left="34"/>
              <w:rPr>
                <w:rFonts w:cs="Arial"/>
              </w:rPr>
            </w:pPr>
            <w:r w:rsidRPr="007E0B31">
              <w:rPr>
                <w:rFonts w:cs="Arial"/>
              </w:rPr>
              <w:t xml:space="preserve">Block </w:t>
            </w:r>
            <w:r w:rsidRPr="0079139F">
              <w:rPr>
                <w:rFonts w:cs="Arial"/>
              </w:rPr>
              <w:t>Load</w:t>
            </w:r>
            <w:r>
              <w:rPr>
                <w:rFonts w:cs="Arial"/>
              </w:rPr>
              <w:t>ing</w:t>
            </w:r>
            <w:r w:rsidRPr="007E0B31">
              <w:rPr>
                <w:rFonts w:cs="Arial"/>
              </w:rPr>
              <w:t xml:space="preserve"> Capability</w:t>
            </w:r>
          </w:p>
        </w:tc>
        <w:tc>
          <w:tcPr>
            <w:tcW w:w="6634" w:type="dxa"/>
          </w:tcPr>
          <w:p w14:paraId="6E631FD3" w14:textId="448349B7" w:rsidR="004B0C37" w:rsidRPr="007E0B31" w:rsidRDefault="004B0C37" w:rsidP="004B0C37">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(from no load to </w:t>
            </w:r>
            <w:r w:rsidRPr="006E5482">
              <w:rPr>
                <w:rFonts w:cs="Arial"/>
                <w:b/>
                <w:bCs/>
              </w:rPr>
              <w:t>Rated MW</w:t>
            </w:r>
            <w:r>
              <w:rPr>
                <w:rFonts w:cs="Arial"/>
              </w:rPr>
              <w:t>),</w:t>
            </w:r>
            <w:r w:rsidRPr="024814CE">
              <w:rPr>
                <w:rFonts w:cs="Arial"/>
              </w:rPr>
              <w:t xml:space="preserve">which a </w:t>
            </w:r>
            <w:r w:rsidRPr="005334A5">
              <w:rPr>
                <w:b/>
                <w:bCs/>
              </w:rPr>
              <w:t xml:space="preserve">Generating Unit </w:t>
            </w:r>
            <w:r w:rsidRPr="005334A5">
              <w:t xml:space="preserve">or </w:t>
            </w:r>
            <w:r w:rsidRPr="005334A5">
              <w:rPr>
                <w:b/>
                <w:bCs/>
              </w:rPr>
              <w:t>Power Generating Module</w:t>
            </w:r>
            <w:r w:rsidRPr="005334A5">
              <w:t xml:space="preserve"> or </w:t>
            </w:r>
            <w:r w:rsidRPr="005334A5">
              <w:rPr>
                <w:b/>
                <w:bCs/>
              </w:rPr>
              <w:t>Power Park Module</w:t>
            </w:r>
            <w:r w:rsidRPr="005334A5">
              <w:t xml:space="preserve"> or</w:t>
            </w:r>
            <w:r w:rsidRPr="00A87826">
              <w:t xml:space="preserve"> </w:t>
            </w:r>
            <w:r w:rsidRPr="005334A5">
              <w:rPr>
                <w:b/>
                <w:bCs/>
              </w:rPr>
              <w:t>HVDC System</w:t>
            </w:r>
            <w:r w:rsidRPr="00A87826">
              <w:rPr>
                <w:sz w:val="24"/>
              </w:rPr>
              <w:t xml:space="preserve"> </w:t>
            </w:r>
            <w:r w:rsidRPr="001156C0">
              <w:t>or</w:t>
            </w:r>
            <w:r w:rsidRPr="00AC216C">
              <w:rPr>
                <w:b/>
              </w:rPr>
              <w:t xml:space="preserve"> DC Converter Station</w:t>
            </w:r>
            <w:r w:rsidRPr="001156C0">
              <w:t xml:space="preserve"> </w:t>
            </w:r>
            <w:r w:rsidRPr="001006C1">
              <w:t>(including</w:t>
            </w:r>
            <w:r w:rsidRPr="001006C1">
              <w:rPr>
                <w:b/>
                <w:bCs/>
              </w:rPr>
              <w:t xml:space="preserve"> Plant </w:t>
            </w:r>
            <w:r w:rsidRPr="001006C1">
              <w:t>and</w:t>
            </w:r>
            <w:r w:rsidRPr="001006C1">
              <w:rPr>
                <w:b/>
                <w:bCs/>
              </w:rPr>
              <w:t xml:space="preserve"> </w:t>
            </w:r>
            <w:r>
              <w:rPr>
                <w:b/>
                <w:bCs/>
              </w:rPr>
              <w:t>Apparatus</w:t>
            </w:r>
            <w:r w:rsidRPr="001006C1">
              <w:rPr>
                <w:b/>
                <w:bCs/>
              </w:rPr>
              <w:t xml:space="preserve"> </w:t>
            </w:r>
            <w:r w:rsidRPr="001006C1">
              <w:t>owned and operated by a</w:t>
            </w:r>
            <w:r w:rsidRPr="001006C1">
              <w:rPr>
                <w:b/>
                <w:bCs/>
              </w:rPr>
              <w:t xml:space="preserve"> Restoration </w:t>
            </w:r>
            <w:r>
              <w:rPr>
                <w:b/>
                <w:bCs/>
              </w:rPr>
              <w:t>Contractor</w:t>
            </w:r>
            <w:r w:rsidRPr="001006C1">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t>5Hz</w:t>
            </w:r>
            <w:r w:rsidRPr="024814CE">
              <w:rPr>
                <w:rFonts w:cs="Arial"/>
              </w:rPr>
              <w:t xml:space="preserve"> – 52Hz </w:t>
            </w:r>
            <w:r w:rsidRPr="001006C1">
              <w:t xml:space="preserve">assuming the </w:t>
            </w:r>
            <w:r w:rsidRPr="001006C1">
              <w:rPr>
                <w:b/>
                <w:bCs/>
              </w:rPr>
              <w:t>Plant</w:t>
            </w:r>
            <w:r w:rsidRPr="001006C1">
              <w:t xml:space="preserve"> is initially operating at a nominal </w:t>
            </w:r>
            <w:r w:rsidRPr="001006C1">
              <w:rPr>
                <w:b/>
                <w:bCs/>
              </w:rPr>
              <w:t>System Frequency</w:t>
            </w:r>
            <w:r w:rsidRPr="001006C1">
              <w:t xml:space="preserve"> of 50Hz </w:t>
            </w:r>
            <w:r w:rsidRPr="024814CE">
              <w:rPr>
                <w:rFonts w:cs="Arial"/>
              </w:rPr>
              <w:t>(or an otherwise agreed</w:t>
            </w:r>
            <w:r w:rsidRPr="00A87826">
              <w:t xml:space="preserve"> </w:t>
            </w:r>
            <w:r w:rsidRPr="024814CE">
              <w:rPr>
                <w:rFonts w:cs="Arial"/>
                <w:b/>
                <w:bCs/>
              </w:rPr>
              <w:t>Frequency</w:t>
            </w:r>
            <w:r w:rsidRPr="024814CE">
              <w:rPr>
                <w:rFonts w:cs="Arial"/>
              </w:rPr>
              <w:t xml:space="preserve"> range). </w:t>
            </w:r>
          </w:p>
        </w:tc>
      </w:tr>
      <w:tr w:rsidR="004B0C37" w:rsidRPr="007E0B31" w14:paraId="22BB098B" w14:textId="77777777" w:rsidTr="00430791">
        <w:trPr>
          <w:cantSplit/>
        </w:trPr>
        <w:tc>
          <w:tcPr>
            <w:tcW w:w="2884" w:type="dxa"/>
          </w:tcPr>
          <w:p w14:paraId="0FBC37DD" w14:textId="77777777" w:rsidR="004B0C37" w:rsidRPr="007E0B31" w:rsidRDefault="004B0C37" w:rsidP="004B0C37">
            <w:pPr>
              <w:pStyle w:val="Arial11Bold"/>
              <w:rPr>
                <w:rFonts w:cs="Arial"/>
              </w:rPr>
            </w:pPr>
            <w:r w:rsidRPr="007E0B31">
              <w:rPr>
                <w:rFonts w:cs="Arial"/>
              </w:rPr>
              <w:t>BM Participant</w:t>
            </w:r>
          </w:p>
        </w:tc>
        <w:tc>
          <w:tcPr>
            <w:tcW w:w="6634" w:type="dxa"/>
          </w:tcPr>
          <w:p w14:paraId="42B7DD8C" w14:textId="77777777" w:rsidR="004B0C37" w:rsidRPr="007E0B31" w:rsidRDefault="004B0C37" w:rsidP="004B0C37">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4B0C37" w:rsidRPr="007E0B31" w14:paraId="1A61618E" w14:textId="77777777" w:rsidTr="00430791">
        <w:trPr>
          <w:cantSplit/>
        </w:trPr>
        <w:tc>
          <w:tcPr>
            <w:tcW w:w="2884" w:type="dxa"/>
          </w:tcPr>
          <w:p w14:paraId="7C69F07C" w14:textId="77777777" w:rsidR="004B0C37" w:rsidRPr="007E0B31" w:rsidRDefault="004B0C37" w:rsidP="004B0C37">
            <w:pPr>
              <w:pStyle w:val="Arial11Bold"/>
              <w:rPr>
                <w:rFonts w:cs="Arial"/>
              </w:rPr>
            </w:pPr>
            <w:r w:rsidRPr="007E0B31">
              <w:rPr>
                <w:rFonts w:cs="Arial"/>
              </w:rPr>
              <w:t>BM Unit</w:t>
            </w:r>
          </w:p>
        </w:tc>
        <w:tc>
          <w:tcPr>
            <w:tcW w:w="6634" w:type="dxa"/>
          </w:tcPr>
          <w:p w14:paraId="073BC0D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4B0C37" w:rsidRPr="007E0B31" w14:paraId="556B752D" w14:textId="77777777" w:rsidTr="00430791">
        <w:trPr>
          <w:cantSplit/>
        </w:trPr>
        <w:tc>
          <w:tcPr>
            <w:tcW w:w="2884" w:type="dxa"/>
          </w:tcPr>
          <w:p w14:paraId="24E84494" w14:textId="77777777" w:rsidR="004B0C37" w:rsidRPr="007E0B31" w:rsidRDefault="004B0C37" w:rsidP="004B0C37">
            <w:pPr>
              <w:pStyle w:val="Arial11Bold"/>
              <w:rPr>
                <w:rFonts w:cs="Arial"/>
              </w:rPr>
            </w:pPr>
            <w:r w:rsidRPr="007E0B31">
              <w:rPr>
                <w:rFonts w:cs="Arial"/>
              </w:rPr>
              <w:t>BM Unit Data</w:t>
            </w:r>
          </w:p>
        </w:tc>
        <w:tc>
          <w:tcPr>
            <w:tcW w:w="6634" w:type="dxa"/>
          </w:tcPr>
          <w:p w14:paraId="7D9B99E2" w14:textId="77777777" w:rsidR="004B0C37" w:rsidRPr="007E0B31" w:rsidRDefault="004B0C37" w:rsidP="004B0C37">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4B0C37" w:rsidRPr="007E0B31" w14:paraId="1EE6DB9B" w14:textId="77777777" w:rsidTr="00430791">
        <w:trPr>
          <w:cantSplit/>
        </w:trPr>
        <w:tc>
          <w:tcPr>
            <w:tcW w:w="2884" w:type="dxa"/>
          </w:tcPr>
          <w:p w14:paraId="167B25C7" w14:textId="77777777" w:rsidR="004B0C37" w:rsidRPr="007E0B31" w:rsidRDefault="004B0C37" w:rsidP="004B0C37">
            <w:pPr>
              <w:pStyle w:val="Arial11Bold"/>
              <w:rPr>
                <w:rFonts w:cs="Arial"/>
              </w:rPr>
            </w:pPr>
            <w:r w:rsidRPr="007E0B31">
              <w:rPr>
                <w:rFonts w:cs="Arial"/>
              </w:rPr>
              <w:t>Boiler Time Constant</w:t>
            </w:r>
          </w:p>
          <w:p w14:paraId="0D650263" w14:textId="77777777" w:rsidR="004B0C37" w:rsidRPr="007E0B31" w:rsidRDefault="004B0C37" w:rsidP="004B0C37">
            <w:pPr>
              <w:pStyle w:val="Arial11Bold"/>
              <w:rPr>
                <w:rFonts w:cs="Arial"/>
              </w:rPr>
            </w:pPr>
          </w:p>
        </w:tc>
        <w:tc>
          <w:tcPr>
            <w:tcW w:w="6634" w:type="dxa"/>
          </w:tcPr>
          <w:p w14:paraId="77194131"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 xml:space="preserve">Registered Capacity </w:t>
            </w:r>
            <w:r w:rsidRPr="007E0B31">
              <w:rPr>
                <w:rFonts w:cs="Arial"/>
              </w:rPr>
              <w:t>or</w:t>
            </w:r>
            <w:r w:rsidRPr="007E0B31">
              <w:rPr>
                <w:rFonts w:cs="Arial"/>
                <w:b/>
              </w:rPr>
              <w:t xml:space="preserve"> Maximum Capacity </w:t>
            </w:r>
            <w:r w:rsidRPr="007E0B31">
              <w:rPr>
                <w:rFonts w:cs="Arial"/>
              </w:rPr>
              <w:t>(as applicable), the boiler time constant will be construed in accordance with the principles of the IEEE Committee Report "Dynamic Models for Steam and Hydro Turbines in Power System Studies" published in 1973 which apply to such phrase.</w:t>
            </w:r>
          </w:p>
        </w:tc>
      </w:tr>
      <w:tr w:rsidR="004B0C37" w:rsidRPr="007E0B31" w14:paraId="7DDD97E1" w14:textId="77777777" w:rsidTr="00430791">
        <w:trPr>
          <w:cantSplit/>
        </w:trPr>
        <w:tc>
          <w:tcPr>
            <w:tcW w:w="2884" w:type="dxa"/>
          </w:tcPr>
          <w:p w14:paraId="198384E1" w14:textId="77777777" w:rsidR="004B0C37" w:rsidRPr="007E0B31" w:rsidRDefault="004B0C37" w:rsidP="004B0C37">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4B0C37" w:rsidRPr="007E0B31" w:rsidRDefault="004B0C37" w:rsidP="004B0C37">
            <w:pPr>
              <w:pStyle w:val="TableArial11"/>
              <w:rPr>
                <w:rFonts w:cs="Arial"/>
              </w:rPr>
            </w:pPr>
            <w:r w:rsidRPr="007E0B31">
              <w:rPr>
                <w:rFonts w:cs="Arial"/>
              </w:rPr>
              <w:t>Those standards and specifications approved by the British Standards Institution.</w:t>
            </w:r>
          </w:p>
        </w:tc>
      </w:tr>
      <w:tr w:rsidR="004B0C37" w:rsidRPr="007E0B31" w14:paraId="707C50FB" w14:textId="77777777" w:rsidTr="00430791">
        <w:trPr>
          <w:cantSplit/>
        </w:trPr>
        <w:tc>
          <w:tcPr>
            <w:tcW w:w="2884" w:type="dxa"/>
          </w:tcPr>
          <w:p w14:paraId="3918896D" w14:textId="77777777" w:rsidR="004B0C37" w:rsidRPr="007E0B31" w:rsidRDefault="004B0C37" w:rsidP="004B0C37">
            <w:pPr>
              <w:pStyle w:val="Arial11Bold"/>
              <w:rPr>
                <w:rFonts w:cs="Arial"/>
              </w:rPr>
            </w:pPr>
            <w:r w:rsidRPr="007E0B31">
              <w:rPr>
                <w:rFonts w:cs="Arial"/>
              </w:rPr>
              <w:t>BSCCo</w:t>
            </w:r>
          </w:p>
        </w:tc>
        <w:tc>
          <w:tcPr>
            <w:tcW w:w="6634" w:type="dxa"/>
          </w:tcPr>
          <w:p w14:paraId="7D5CE9A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7A77CBA" w14:textId="77777777" w:rsidTr="00430791">
        <w:trPr>
          <w:cantSplit/>
        </w:trPr>
        <w:tc>
          <w:tcPr>
            <w:tcW w:w="2884" w:type="dxa"/>
          </w:tcPr>
          <w:p w14:paraId="6C3B98B4" w14:textId="77777777" w:rsidR="004B0C37" w:rsidRPr="007E0B31" w:rsidRDefault="004B0C37" w:rsidP="004B0C37">
            <w:pPr>
              <w:pStyle w:val="Arial11Bold"/>
              <w:rPr>
                <w:rFonts w:cs="Arial"/>
              </w:rPr>
            </w:pPr>
            <w:r w:rsidRPr="007E0B31">
              <w:rPr>
                <w:rFonts w:cs="Arial"/>
              </w:rPr>
              <w:t>BSC Panel</w:t>
            </w:r>
          </w:p>
        </w:tc>
        <w:tc>
          <w:tcPr>
            <w:tcW w:w="6634" w:type="dxa"/>
          </w:tcPr>
          <w:p w14:paraId="455E2468" w14:textId="77777777" w:rsidR="004B0C37" w:rsidRPr="007E0B31" w:rsidRDefault="004B0C37" w:rsidP="004B0C37">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4B0C37" w:rsidRPr="007E0B31" w14:paraId="35E8F287" w14:textId="77777777" w:rsidTr="00430791">
        <w:trPr>
          <w:cantSplit/>
        </w:trPr>
        <w:tc>
          <w:tcPr>
            <w:tcW w:w="2884" w:type="dxa"/>
          </w:tcPr>
          <w:p w14:paraId="43170D2C" w14:textId="77777777" w:rsidR="004B0C37" w:rsidRPr="007E0B31" w:rsidRDefault="004B0C37" w:rsidP="004B0C37">
            <w:pPr>
              <w:pStyle w:val="Arial11Bold"/>
              <w:rPr>
                <w:rFonts w:cs="Arial"/>
              </w:rPr>
            </w:pPr>
            <w:r w:rsidRPr="007E0B31">
              <w:rPr>
                <w:rFonts w:cs="Arial"/>
              </w:rPr>
              <w:t>Business Day</w:t>
            </w:r>
          </w:p>
        </w:tc>
        <w:tc>
          <w:tcPr>
            <w:tcW w:w="6634" w:type="dxa"/>
          </w:tcPr>
          <w:p w14:paraId="6661182A" w14:textId="77777777" w:rsidR="004B0C37" w:rsidRPr="007E0B31" w:rsidRDefault="004B0C37" w:rsidP="004B0C37">
            <w:pPr>
              <w:pStyle w:val="TableArial11"/>
              <w:rPr>
                <w:rFonts w:cs="Arial"/>
              </w:rPr>
            </w:pPr>
            <w:r w:rsidRPr="007E0B31">
              <w:rPr>
                <w:rFonts w:cs="Arial"/>
              </w:rPr>
              <w:t>Any week day (other than a Saturday) on which banks are open for domestic business in the City of London.</w:t>
            </w:r>
          </w:p>
        </w:tc>
      </w:tr>
      <w:tr w:rsidR="004B0C37" w:rsidRPr="007E0B31" w14:paraId="6751AF14" w14:textId="77777777" w:rsidTr="00430791">
        <w:trPr>
          <w:cantSplit/>
        </w:trPr>
        <w:tc>
          <w:tcPr>
            <w:tcW w:w="2884" w:type="dxa"/>
          </w:tcPr>
          <w:p w14:paraId="44ACF4C4" w14:textId="77777777" w:rsidR="004B0C37" w:rsidRPr="007E0B31" w:rsidRDefault="004B0C37" w:rsidP="004B0C37">
            <w:pPr>
              <w:pStyle w:val="Arial11Bold"/>
              <w:rPr>
                <w:rFonts w:cs="Arial"/>
              </w:rPr>
            </w:pPr>
            <w:r w:rsidRPr="007E0B31">
              <w:rPr>
                <w:rFonts w:cs="Arial"/>
              </w:rPr>
              <w:t>Cancellation of National Electricity Transmission System Warning</w:t>
            </w:r>
          </w:p>
        </w:tc>
        <w:tc>
          <w:tcPr>
            <w:tcW w:w="6634" w:type="dxa"/>
          </w:tcPr>
          <w:p w14:paraId="3A36E73C" w14:textId="77777777" w:rsidR="004B0C37" w:rsidRPr="007E0B31" w:rsidRDefault="004B0C37" w:rsidP="004B0C37">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4B0C37" w:rsidRPr="007E0B31" w14:paraId="6E609BDC" w14:textId="77777777" w:rsidTr="00430791">
        <w:trPr>
          <w:cantSplit/>
        </w:trPr>
        <w:tc>
          <w:tcPr>
            <w:tcW w:w="2884" w:type="dxa"/>
          </w:tcPr>
          <w:p w14:paraId="43B67AA4" w14:textId="77777777" w:rsidR="004B0C37" w:rsidRPr="007E0B31" w:rsidRDefault="004B0C37" w:rsidP="004B0C37">
            <w:pPr>
              <w:pStyle w:val="Arial11Bold"/>
              <w:rPr>
                <w:rFonts w:cs="Arial"/>
              </w:rPr>
            </w:pPr>
            <w:r w:rsidRPr="007E0B31">
              <w:rPr>
                <w:rFonts w:cs="Arial"/>
              </w:rPr>
              <w:t>Capacity Market Documents</w:t>
            </w:r>
          </w:p>
        </w:tc>
        <w:tc>
          <w:tcPr>
            <w:tcW w:w="6634" w:type="dxa"/>
          </w:tcPr>
          <w:p w14:paraId="4A8BC064" w14:textId="77777777" w:rsidR="004B0C37" w:rsidRPr="007E0B31" w:rsidRDefault="004B0C37" w:rsidP="004B0C37">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4B0C37" w:rsidRPr="007E0B31" w14:paraId="37805198" w14:textId="77777777" w:rsidTr="00430791">
        <w:trPr>
          <w:cantSplit/>
        </w:trPr>
        <w:tc>
          <w:tcPr>
            <w:tcW w:w="2884" w:type="dxa"/>
          </w:tcPr>
          <w:p w14:paraId="0B483778" w14:textId="77777777" w:rsidR="004B0C37" w:rsidRPr="007E0B31" w:rsidRDefault="004B0C37" w:rsidP="004B0C37">
            <w:pPr>
              <w:pStyle w:val="Arial11Bold"/>
              <w:rPr>
                <w:rFonts w:cs="Arial"/>
              </w:rPr>
            </w:pPr>
            <w:r w:rsidRPr="007E0B31">
              <w:rPr>
                <w:rFonts w:cs="Arial"/>
              </w:rPr>
              <w:t>Capacity Market Rules</w:t>
            </w:r>
          </w:p>
        </w:tc>
        <w:tc>
          <w:tcPr>
            <w:tcW w:w="6634" w:type="dxa"/>
          </w:tcPr>
          <w:p w14:paraId="6C84A379" w14:textId="77777777" w:rsidR="004B0C37" w:rsidRPr="007E0B31" w:rsidRDefault="004B0C37" w:rsidP="004B0C37">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4B0C37" w:rsidRPr="007E0B31" w14:paraId="67E14C68" w14:textId="77777777" w:rsidTr="00430791">
        <w:trPr>
          <w:cantSplit/>
        </w:trPr>
        <w:tc>
          <w:tcPr>
            <w:tcW w:w="2884" w:type="dxa"/>
          </w:tcPr>
          <w:p w14:paraId="50C6F8C7" w14:textId="77777777" w:rsidR="004B0C37" w:rsidRPr="007E0B31" w:rsidRDefault="004B0C37" w:rsidP="004B0C37">
            <w:pPr>
              <w:pStyle w:val="Arial11Bold"/>
              <w:rPr>
                <w:rFonts w:cs="Arial"/>
              </w:rPr>
            </w:pPr>
            <w:r w:rsidRPr="007E0B31">
              <w:rPr>
                <w:rFonts w:cs="Arial"/>
              </w:rPr>
              <w:lastRenderedPageBreak/>
              <w:br w:type="page"/>
              <w:t>Cascade Hydro Scheme</w:t>
            </w:r>
          </w:p>
        </w:tc>
        <w:tc>
          <w:tcPr>
            <w:tcW w:w="6634" w:type="dxa"/>
          </w:tcPr>
          <w:p w14:paraId="7C42CBD9" w14:textId="77777777" w:rsidR="004B0C37" w:rsidRPr="007E0B31" w:rsidRDefault="004B0C37" w:rsidP="004B0C37">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Moriston</w:t>
            </w:r>
          </w:p>
          <w:p w14:paraId="0EC0406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Killin</w:t>
            </w:r>
          </w:p>
          <w:p w14:paraId="0072C506" w14:textId="77777777" w:rsidR="004B0C37" w:rsidRPr="007E0B31" w:rsidRDefault="004B0C37" w:rsidP="004B0C37">
            <w:pPr>
              <w:pStyle w:val="TableArial11"/>
              <w:ind w:left="567" w:hanging="567"/>
              <w:rPr>
                <w:rFonts w:cs="Arial"/>
              </w:rPr>
            </w:pPr>
            <w:r w:rsidRPr="007E0B31">
              <w:rPr>
                <w:rFonts w:cs="Arial"/>
              </w:rPr>
              <w:t>I</w:t>
            </w:r>
            <w:r w:rsidRPr="007E0B31">
              <w:rPr>
                <w:rFonts w:cs="Arial"/>
              </w:rPr>
              <w:tab/>
              <w:t>Garry</w:t>
            </w:r>
          </w:p>
          <w:p w14:paraId="4DFD2D5A"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Conon</w:t>
            </w:r>
          </w:p>
          <w:p w14:paraId="04C1BC0D"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Clunie</w:t>
            </w:r>
          </w:p>
          <w:p w14:paraId="17580250"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Beauly</w:t>
            </w:r>
          </w:p>
          <w:p w14:paraId="265D6465" w14:textId="77777777" w:rsidR="004B0C37" w:rsidRPr="007E0B31" w:rsidRDefault="004B0C37" w:rsidP="004B0C37">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4B0C37" w:rsidRPr="007E0B31" w14:paraId="6F30D31A" w14:textId="77777777" w:rsidTr="00430791">
        <w:trPr>
          <w:cantSplit/>
        </w:trPr>
        <w:tc>
          <w:tcPr>
            <w:tcW w:w="2884" w:type="dxa"/>
          </w:tcPr>
          <w:p w14:paraId="493D2A31" w14:textId="77777777" w:rsidR="004B0C37" w:rsidRPr="007E0B31" w:rsidRDefault="004B0C37" w:rsidP="004B0C37">
            <w:pPr>
              <w:pStyle w:val="Arial11Bold"/>
              <w:rPr>
                <w:rFonts w:cs="Arial"/>
              </w:rPr>
            </w:pPr>
            <w:r w:rsidRPr="007E0B31">
              <w:rPr>
                <w:rFonts w:cs="Arial"/>
              </w:rPr>
              <w:t>Cascade Hydro Scheme Matrix</w:t>
            </w:r>
          </w:p>
        </w:tc>
        <w:tc>
          <w:tcPr>
            <w:tcW w:w="6634" w:type="dxa"/>
          </w:tcPr>
          <w:p w14:paraId="4A886FAB" w14:textId="77777777" w:rsidR="004B0C37" w:rsidRPr="007E0B31" w:rsidRDefault="004B0C37" w:rsidP="004B0C37">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4B0C37" w:rsidRPr="007E0B31" w14:paraId="1E9278F0" w14:textId="77777777" w:rsidTr="00430791">
        <w:trPr>
          <w:cantSplit/>
        </w:trPr>
        <w:tc>
          <w:tcPr>
            <w:tcW w:w="2884" w:type="dxa"/>
          </w:tcPr>
          <w:p w14:paraId="52E799CA" w14:textId="77777777" w:rsidR="004B0C37" w:rsidRPr="007E0B31" w:rsidRDefault="004B0C37" w:rsidP="004B0C37">
            <w:pPr>
              <w:pStyle w:val="Arial11Bold"/>
              <w:rPr>
                <w:rFonts w:cs="Arial"/>
              </w:rPr>
            </w:pPr>
            <w:r w:rsidRPr="007E0B31">
              <w:rPr>
                <w:rFonts w:cs="Arial"/>
              </w:rPr>
              <w:t>Category 1 Intertripping Scheme</w:t>
            </w:r>
          </w:p>
        </w:tc>
        <w:tc>
          <w:tcPr>
            <w:tcW w:w="6634" w:type="dxa"/>
          </w:tcPr>
          <w:p w14:paraId="1A03CB14" w14:textId="77777777" w:rsidR="004B0C37" w:rsidRPr="007E0B31" w:rsidRDefault="004B0C37" w:rsidP="004B0C37">
            <w:pPr>
              <w:pStyle w:val="TableArial11"/>
              <w:rPr>
                <w:rFonts w:cs="Arial"/>
              </w:rPr>
            </w:pPr>
            <w:bookmarkStart w:id="1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0"/>
            <w:r w:rsidRPr="007E0B31">
              <w:rPr>
                <w:rFonts w:cs="Arial"/>
              </w:rPr>
              <w:t>.</w:t>
            </w:r>
          </w:p>
        </w:tc>
      </w:tr>
      <w:tr w:rsidR="004B0C37" w:rsidRPr="007E0B31" w14:paraId="4F54E2D5" w14:textId="77777777" w:rsidTr="00430791">
        <w:trPr>
          <w:cantSplit/>
        </w:trPr>
        <w:tc>
          <w:tcPr>
            <w:tcW w:w="2884" w:type="dxa"/>
          </w:tcPr>
          <w:p w14:paraId="74364B47" w14:textId="77777777" w:rsidR="004B0C37" w:rsidRPr="007E0B31" w:rsidRDefault="004B0C37" w:rsidP="004B0C37">
            <w:pPr>
              <w:pStyle w:val="Arial11Bold"/>
              <w:rPr>
                <w:rFonts w:cs="Arial"/>
              </w:rPr>
            </w:pPr>
            <w:r w:rsidRPr="007E0B31">
              <w:rPr>
                <w:rFonts w:cs="Arial"/>
              </w:rPr>
              <w:t>Category 2 Intertripping Scheme</w:t>
            </w:r>
          </w:p>
        </w:tc>
        <w:tc>
          <w:tcPr>
            <w:tcW w:w="6634" w:type="dxa"/>
          </w:tcPr>
          <w:p w14:paraId="61F2D68E" w14:textId="77777777" w:rsidR="004B0C37" w:rsidRPr="007E0B31" w:rsidRDefault="004B0C37" w:rsidP="004B0C37">
            <w:pPr>
              <w:pStyle w:val="TableArial11"/>
              <w:rPr>
                <w:rFonts w:cs="Arial"/>
              </w:rPr>
            </w:pPr>
            <w:bookmarkStart w:id="11" w:name="_DV_C123"/>
            <w:r w:rsidRPr="007E0B31">
              <w:rPr>
                <w:rFonts w:cs="Arial"/>
              </w:rPr>
              <w:t>A System to Generator Operational Intertripping Scheme which is:-</w:t>
            </w:r>
            <w:bookmarkEnd w:id="11"/>
          </w:p>
          <w:p w14:paraId="3C1DF7DA" w14:textId="77777777" w:rsidR="004B0C37" w:rsidRPr="007E0B31" w:rsidRDefault="004B0C37" w:rsidP="004B0C37">
            <w:pPr>
              <w:pStyle w:val="TableArial11"/>
              <w:ind w:left="567" w:hanging="567"/>
              <w:rPr>
                <w:rFonts w:cs="Arial"/>
              </w:rPr>
            </w:pPr>
            <w:bookmarkStart w:id="1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2"/>
          </w:p>
          <w:p w14:paraId="64BA401B" w14:textId="77777777" w:rsidR="004B0C37" w:rsidRPr="007E0B31" w:rsidRDefault="004B0C37" w:rsidP="004B0C37">
            <w:pPr>
              <w:pStyle w:val="TableArial11"/>
              <w:ind w:left="567" w:hanging="567"/>
              <w:rPr>
                <w:rFonts w:cs="Arial"/>
              </w:rPr>
            </w:pPr>
            <w:bookmarkStart w:id="1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3"/>
          </w:p>
          <w:p w14:paraId="583A4AD0" w14:textId="77777777" w:rsidR="004B0C37" w:rsidRPr="007E0B31" w:rsidRDefault="004B0C37" w:rsidP="004B0C37">
            <w:pPr>
              <w:pStyle w:val="TableArial11"/>
              <w:rPr>
                <w:rFonts w:cs="Arial"/>
              </w:rPr>
            </w:pPr>
            <w:bookmarkStart w:id="1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14"/>
            <w:r w:rsidRPr="007E0B31">
              <w:rPr>
                <w:rFonts w:cs="Arial"/>
              </w:rPr>
              <w:t>.</w:t>
            </w:r>
          </w:p>
        </w:tc>
      </w:tr>
      <w:tr w:rsidR="004B0C37" w:rsidRPr="007E0B31" w14:paraId="7C541C3D" w14:textId="77777777" w:rsidTr="00430791">
        <w:trPr>
          <w:cantSplit/>
        </w:trPr>
        <w:tc>
          <w:tcPr>
            <w:tcW w:w="2884" w:type="dxa"/>
          </w:tcPr>
          <w:p w14:paraId="068ED3FC" w14:textId="77777777" w:rsidR="004B0C37" w:rsidRPr="007E0B31" w:rsidRDefault="004B0C37" w:rsidP="004B0C37">
            <w:pPr>
              <w:pStyle w:val="Arial11Bold"/>
              <w:rPr>
                <w:rFonts w:cs="Arial"/>
              </w:rPr>
            </w:pPr>
            <w:r w:rsidRPr="007E0B31">
              <w:rPr>
                <w:rFonts w:cs="Arial"/>
              </w:rPr>
              <w:t>Category 3 Intertripping Scheme</w:t>
            </w:r>
          </w:p>
        </w:tc>
        <w:tc>
          <w:tcPr>
            <w:tcW w:w="6634" w:type="dxa"/>
          </w:tcPr>
          <w:p w14:paraId="30670C6A" w14:textId="7124D3E8" w:rsidR="004B0C37" w:rsidRPr="007E0B31" w:rsidRDefault="004B0C37" w:rsidP="004B0C37">
            <w:pPr>
              <w:pStyle w:val="TableArial11"/>
              <w:rPr>
                <w:rFonts w:cs="Arial"/>
              </w:rPr>
            </w:pPr>
            <w:bookmarkStart w:id="1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5"/>
            <w:r w:rsidRPr="007E0B31">
              <w:rPr>
                <w:rFonts w:cs="Arial"/>
              </w:rPr>
              <w:t>.</w:t>
            </w:r>
          </w:p>
        </w:tc>
      </w:tr>
      <w:tr w:rsidR="004B0C37" w:rsidRPr="007E0B31" w14:paraId="5FB8479F" w14:textId="77777777" w:rsidTr="00430791">
        <w:trPr>
          <w:cantSplit/>
        </w:trPr>
        <w:tc>
          <w:tcPr>
            <w:tcW w:w="2884" w:type="dxa"/>
          </w:tcPr>
          <w:p w14:paraId="41CC5947" w14:textId="77777777" w:rsidR="004B0C37" w:rsidRPr="007E0B31" w:rsidRDefault="004B0C37" w:rsidP="004B0C37">
            <w:pPr>
              <w:pStyle w:val="Arial11Bold"/>
              <w:rPr>
                <w:rFonts w:cs="Arial"/>
              </w:rPr>
            </w:pPr>
            <w:r w:rsidRPr="007E0B31">
              <w:rPr>
                <w:rFonts w:cs="Arial"/>
              </w:rPr>
              <w:t>Category 4 Intertripping Scheme</w:t>
            </w:r>
          </w:p>
        </w:tc>
        <w:tc>
          <w:tcPr>
            <w:tcW w:w="6634" w:type="dxa"/>
          </w:tcPr>
          <w:p w14:paraId="5789E237" w14:textId="77777777" w:rsidR="004B0C37" w:rsidRPr="007E0B31" w:rsidRDefault="004B0C37" w:rsidP="004B0C37">
            <w:pPr>
              <w:pStyle w:val="TableArial11"/>
              <w:rPr>
                <w:rFonts w:cs="Arial"/>
              </w:rPr>
            </w:pPr>
            <w:bookmarkStart w:id="1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6"/>
            <w:r w:rsidRPr="007E0B31">
              <w:rPr>
                <w:rFonts w:cs="Arial"/>
              </w:rPr>
              <w:t>.</w:t>
            </w:r>
          </w:p>
        </w:tc>
      </w:tr>
      <w:tr w:rsidR="004B0C37" w:rsidRPr="0079139F" w14:paraId="691ECA40" w14:textId="77777777" w:rsidTr="00430791">
        <w:trPr>
          <w:cantSplit/>
        </w:trPr>
        <w:tc>
          <w:tcPr>
            <w:tcW w:w="2884" w:type="dxa"/>
          </w:tcPr>
          <w:p w14:paraId="61F8545F" w14:textId="6F1DB9B3" w:rsidR="004B0C37" w:rsidRPr="0079139F" w:rsidRDefault="004B0C37" w:rsidP="004B0C37">
            <w:pPr>
              <w:pStyle w:val="Arial11Bold"/>
              <w:rPr>
                <w:rFonts w:cs="Arial"/>
              </w:rPr>
            </w:pPr>
            <w:r w:rsidRPr="0079139F">
              <w:rPr>
                <w:rFonts w:cs="Arial"/>
              </w:rPr>
              <w:t>Caution Notice</w:t>
            </w:r>
          </w:p>
        </w:tc>
        <w:tc>
          <w:tcPr>
            <w:tcW w:w="6634" w:type="dxa"/>
          </w:tcPr>
          <w:p w14:paraId="0EC9A72B" w14:textId="626A0D8C" w:rsidR="004B0C37" w:rsidRPr="0079139F" w:rsidRDefault="004B0C37" w:rsidP="004B0C37">
            <w:pPr>
              <w:pStyle w:val="TableArial11"/>
              <w:rPr>
                <w:rFonts w:cs="Arial"/>
              </w:rPr>
            </w:pPr>
            <w:r w:rsidRPr="0079139F">
              <w:rPr>
                <w:rFonts w:cs="Arial"/>
              </w:rPr>
              <w:t>A notice conveying a warning against interference.</w:t>
            </w:r>
          </w:p>
        </w:tc>
      </w:tr>
      <w:tr w:rsidR="004B0C37" w:rsidRPr="007E0B31" w14:paraId="43876FB5" w14:textId="77777777" w:rsidTr="00430791">
        <w:trPr>
          <w:cantSplit/>
        </w:trPr>
        <w:tc>
          <w:tcPr>
            <w:tcW w:w="2884" w:type="dxa"/>
          </w:tcPr>
          <w:p w14:paraId="3BA09154" w14:textId="77777777" w:rsidR="004B0C37" w:rsidRPr="007E0B31" w:rsidRDefault="004B0C37" w:rsidP="004B0C37">
            <w:pPr>
              <w:pStyle w:val="Arial11Bold"/>
              <w:rPr>
                <w:rFonts w:cs="Arial"/>
              </w:rPr>
            </w:pPr>
            <w:r w:rsidRPr="007E0B31">
              <w:rPr>
                <w:rFonts w:cs="Arial"/>
              </w:rPr>
              <w:t>CENELEC</w:t>
            </w:r>
          </w:p>
        </w:tc>
        <w:tc>
          <w:tcPr>
            <w:tcW w:w="6634" w:type="dxa"/>
          </w:tcPr>
          <w:p w14:paraId="19F412F1" w14:textId="77777777" w:rsidR="004B0C37" w:rsidRPr="007E0B31" w:rsidRDefault="004B0C37" w:rsidP="004B0C37">
            <w:pPr>
              <w:pStyle w:val="TableArial11"/>
              <w:rPr>
                <w:rFonts w:cs="Arial"/>
              </w:rPr>
            </w:pPr>
            <w:r w:rsidRPr="007E0B31">
              <w:rPr>
                <w:rFonts w:cs="Arial"/>
              </w:rPr>
              <w:t>E</w:t>
            </w:r>
            <w:bookmarkStart w:id="17" w:name="OLE_LINK2"/>
            <w:bookmarkStart w:id="18" w:name="OLE_LINK3"/>
            <w:r w:rsidRPr="007E0B31">
              <w:rPr>
                <w:rFonts w:cs="Arial"/>
              </w:rPr>
              <w:t>uropean Committee for Electrotechnical Standardisation.</w:t>
            </w:r>
            <w:bookmarkEnd w:id="17"/>
            <w:bookmarkEnd w:id="18"/>
          </w:p>
        </w:tc>
      </w:tr>
      <w:tr w:rsidR="004B0C37" w:rsidRPr="007E0B31" w14:paraId="693DA241" w14:textId="77777777" w:rsidTr="00430791">
        <w:trPr>
          <w:cantSplit/>
        </w:trPr>
        <w:tc>
          <w:tcPr>
            <w:tcW w:w="2884" w:type="dxa"/>
          </w:tcPr>
          <w:p w14:paraId="3DD54985" w14:textId="77777777" w:rsidR="004B0C37" w:rsidRPr="007E0B31" w:rsidRDefault="004B0C37" w:rsidP="004B0C37">
            <w:pPr>
              <w:pStyle w:val="Arial11Bold"/>
              <w:rPr>
                <w:rFonts w:cs="Arial"/>
              </w:rPr>
            </w:pPr>
            <w:r w:rsidRPr="007E0B31">
              <w:rPr>
                <w:rFonts w:cs="Arial"/>
              </w:rPr>
              <w:lastRenderedPageBreak/>
              <w:t>Citizens Advice</w:t>
            </w:r>
          </w:p>
        </w:tc>
        <w:tc>
          <w:tcPr>
            <w:tcW w:w="6634" w:type="dxa"/>
          </w:tcPr>
          <w:p w14:paraId="3A725A32" w14:textId="77777777" w:rsidR="004B0C37" w:rsidRPr="007E0B31" w:rsidRDefault="004B0C37" w:rsidP="004B0C37">
            <w:pPr>
              <w:pStyle w:val="TableArial11"/>
              <w:spacing w:line="240" w:lineRule="auto"/>
              <w:rPr>
                <w:rFonts w:cs="Arial"/>
              </w:rPr>
            </w:pPr>
            <w:r w:rsidRPr="007E0B31">
              <w:rPr>
                <w:rFonts w:cs="Arial"/>
              </w:rPr>
              <w:t>Means the National Association of Citizens Advice</w:t>
            </w:r>
          </w:p>
          <w:p w14:paraId="4FFAF2B3"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5D928BE6" w14:textId="77777777" w:rsidTr="00430791">
        <w:trPr>
          <w:cantSplit/>
        </w:trPr>
        <w:tc>
          <w:tcPr>
            <w:tcW w:w="2884" w:type="dxa"/>
          </w:tcPr>
          <w:p w14:paraId="7C8680A9" w14:textId="77777777" w:rsidR="004B0C37" w:rsidRPr="007E0B31" w:rsidRDefault="004B0C37" w:rsidP="004B0C37">
            <w:pPr>
              <w:pStyle w:val="Arial11Bold"/>
              <w:rPr>
                <w:rFonts w:cs="Arial"/>
              </w:rPr>
            </w:pPr>
            <w:r w:rsidRPr="007E0B31">
              <w:rPr>
                <w:rFonts w:cs="Arial"/>
              </w:rPr>
              <w:t>Citizens Advice Scotland</w:t>
            </w:r>
          </w:p>
        </w:tc>
        <w:tc>
          <w:tcPr>
            <w:tcW w:w="6634" w:type="dxa"/>
          </w:tcPr>
          <w:p w14:paraId="4F02C68F" w14:textId="77777777" w:rsidR="004B0C37" w:rsidRPr="007E0B31" w:rsidRDefault="004B0C37" w:rsidP="004B0C37">
            <w:pPr>
              <w:pStyle w:val="TableArial11"/>
              <w:spacing w:line="240" w:lineRule="auto"/>
              <w:rPr>
                <w:rFonts w:cs="Arial"/>
              </w:rPr>
            </w:pPr>
            <w:r w:rsidRPr="007E0B31">
              <w:rPr>
                <w:rFonts w:cs="Arial"/>
              </w:rPr>
              <w:t>Means the Scottish Association of Citizens Advice</w:t>
            </w:r>
          </w:p>
          <w:p w14:paraId="38883CD5"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127B934D" w14:textId="77777777" w:rsidTr="00430791">
        <w:trPr>
          <w:cantSplit/>
        </w:trPr>
        <w:tc>
          <w:tcPr>
            <w:tcW w:w="2884" w:type="dxa"/>
          </w:tcPr>
          <w:p w14:paraId="5A0DCC32" w14:textId="77777777" w:rsidR="004B0C37" w:rsidRPr="007E0B31" w:rsidRDefault="004B0C37" w:rsidP="004B0C37">
            <w:pPr>
              <w:pStyle w:val="Arial11Bold"/>
              <w:rPr>
                <w:rFonts w:cs="Arial"/>
              </w:rPr>
            </w:pPr>
            <w:r w:rsidRPr="007E0B31">
              <w:rPr>
                <w:rFonts w:cs="Arial"/>
              </w:rPr>
              <w:t>CfD Counterparty</w:t>
            </w:r>
          </w:p>
        </w:tc>
        <w:tc>
          <w:tcPr>
            <w:tcW w:w="6634" w:type="dxa"/>
          </w:tcPr>
          <w:p w14:paraId="5E5F8B9B" w14:textId="77777777" w:rsidR="004B0C37" w:rsidRPr="007E0B31" w:rsidRDefault="004B0C37" w:rsidP="004B0C37">
            <w:pPr>
              <w:pStyle w:val="TableArial11"/>
              <w:rPr>
                <w:rFonts w:cs="Arial"/>
              </w:rPr>
            </w:pPr>
            <w:r w:rsidRPr="007E0B31">
              <w:rPr>
                <w:rFonts w:cs="Arial"/>
              </w:rPr>
              <w:t>A person designated as a “CfD counterparty” under section 7(1) of the Energy Act 2013.</w:t>
            </w:r>
          </w:p>
        </w:tc>
      </w:tr>
      <w:tr w:rsidR="004B0C37" w:rsidRPr="007E0B31" w14:paraId="54776BBF" w14:textId="77777777" w:rsidTr="00430791">
        <w:trPr>
          <w:cantSplit/>
        </w:trPr>
        <w:tc>
          <w:tcPr>
            <w:tcW w:w="2884" w:type="dxa"/>
          </w:tcPr>
          <w:p w14:paraId="29CEAA38" w14:textId="77777777" w:rsidR="004B0C37" w:rsidRPr="007E0B31" w:rsidRDefault="004B0C37" w:rsidP="004B0C37">
            <w:pPr>
              <w:pStyle w:val="Arial11Bold"/>
              <w:rPr>
                <w:rFonts w:cs="Arial"/>
              </w:rPr>
            </w:pPr>
            <w:r w:rsidRPr="007E0B31">
              <w:rPr>
                <w:rFonts w:cs="Arial"/>
              </w:rPr>
              <w:t>CfD Documents</w:t>
            </w:r>
          </w:p>
        </w:tc>
        <w:tc>
          <w:tcPr>
            <w:tcW w:w="6634" w:type="dxa"/>
          </w:tcPr>
          <w:p w14:paraId="7864F77D" w14:textId="77777777" w:rsidR="004B0C37" w:rsidRPr="007E0B31" w:rsidRDefault="004B0C37" w:rsidP="004B0C37">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4B0C37" w:rsidRPr="007E0B31" w14:paraId="7CB2A3D5" w14:textId="77777777" w:rsidTr="00430791">
        <w:trPr>
          <w:cantSplit/>
        </w:trPr>
        <w:tc>
          <w:tcPr>
            <w:tcW w:w="2884" w:type="dxa"/>
          </w:tcPr>
          <w:p w14:paraId="046D699D" w14:textId="77777777" w:rsidR="004B0C37" w:rsidRPr="007E0B31" w:rsidRDefault="004B0C37" w:rsidP="004B0C37">
            <w:pPr>
              <w:pStyle w:val="Arial11Bold"/>
              <w:rPr>
                <w:rFonts w:cs="Arial"/>
              </w:rPr>
            </w:pPr>
            <w:r w:rsidRPr="007E0B31">
              <w:rPr>
                <w:rFonts w:cs="Arial"/>
              </w:rPr>
              <w:t>CfD Settlement Services Provider</w:t>
            </w:r>
          </w:p>
        </w:tc>
        <w:tc>
          <w:tcPr>
            <w:tcW w:w="6634" w:type="dxa"/>
          </w:tcPr>
          <w:p w14:paraId="74795CBC" w14:textId="77777777" w:rsidR="004B0C37" w:rsidRPr="007E0B31" w:rsidRDefault="004B0C37" w:rsidP="004B0C37">
            <w:pPr>
              <w:pStyle w:val="TableArial11"/>
              <w:rPr>
                <w:rFonts w:cs="Arial"/>
              </w:rPr>
            </w:pPr>
            <w:r w:rsidRPr="007E0B31">
              <w:rPr>
                <w:rFonts w:cs="Arial"/>
              </w:rPr>
              <w:t>means any person:</w:t>
            </w:r>
          </w:p>
          <w:p w14:paraId="6EE79B0B" w14:textId="77777777" w:rsidR="004B0C37" w:rsidRPr="007E0B31" w:rsidRDefault="004B0C37" w:rsidP="004B0C37">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4B0C37" w:rsidRPr="007E0B31" w:rsidRDefault="004B0C37" w:rsidP="004B0C37">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4B0C37" w:rsidRPr="007E0B31" w:rsidRDefault="004B0C37" w:rsidP="004B0C37">
            <w:pPr>
              <w:pStyle w:val="TableArial11"/>
              <w:rPr>
                <w:rFonts w:cs="Arial"/>
              </w:rPr>
            </w:pPr>
            <w:r w:rsidRPr="007E0B31">
              <w:rPr>
                <w:rFonts w:cs="Arial"/>
              </w:rPr>
              <w:t>in either case to carry out any of the CFD settlement activities (or any successor entity performing CFD settlement activities).</w:t>
            </w:r>
          </w:p>
        </w:tc>
      </w:tr>
      <w:tr w:rsidR="004B0C37" w:rsidRPr="007E0B31" w14:paraId="54D87430" w14:textId="77777777" w:rsidTr="00430791">
        <w:trPr>
          <w:cantSplit/>
        </w:trPr>
        <w:tc>
          <w:tcPr>
            <w:tcW w:w="2884" w:type="dxa"/>
          </w:tcPr>
          <w:p w14:paraId="6C442DF8" w14:textId="77777777" w:rsidR="004B0C37" w:rsidRPr="007E0B31" w:rsidRDefault="004B0C37" w:rsidP="004B0C37">
            <w:pPr>
              <w:pStyle w:val="Arial11Bold"/>
              <w:rPr>
                <w:rFonts w:cs="Arial"/>
              </w:rPr>
            </w:pPr>
            <w:r w:rsidRPr="007E0B31">
              <w:rPr>
                <w:rFonts w:cs="Arial"/>
              </w:rPr>
              <w:t>CCGT Module Matrix</w:t>
            </w:r>
          </w:p>
        </w:tc>
        <w:tc>
          <w:tcPr>
            <w:tcW w:w="6634" w:type="dxa"/>
          </w:tcPr>
          <w:p w14:paraId="0EA46C39" w14:textId="77777777" w:rsidR="004B0C37" w:rsidRPr="007E0B31" w:rsidRDefault="004B0C37" w:rsidP="004B0C37">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4B0C37" w:rsidRPr="007E0B31" w14:paraId="7EC0464B" w14:textId="77777777" w:rsidTr="00430791">
        <w:trPr>
          <w:cantSplit/>
        </w:trPr>
        <w:tc>
          <w:tcPr>
            <w:tcW w:w="2884" w:type="dxa"/>
          </w:tcPr>
          <w:p w14:paraId="0EEE3918" w14:textId="77777777" w:rsidR="004B0C37" w:rsidRPr="007E0B31" w:rsidRDefault="004B0C37" w:rsidP="004B0C37">
            <w:pPr>
              <w:pStyle w:val="Arial11Bold"/>
              <w:rPr>
                <w:rFonts w:cs="Arial"/>
              </w:rPr>
            </w:pPr>
            <w:r w:rsidRPr="007E0B31">
              <w:rPr>
                <w:rFonts w:cs="Arial"/>
              </w:rPr>
              <w:t>CCGT Module Planning Matrix</w:t>
            </w:r>
          </w:p>
        </w:tc>
        <w:tc>
          <w:tcPr>
            <w:tcW w:w="6634" w:type="dxa"/>
          </w:tcPr>
          <w:p w14:paraId="64111785" w14:textId="77777777" w:rsidR="004B0C37" w:rsidRPr="007E0B31" w:rsidRDefault="004B0C37" w:rsidP="004B0C37">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4B0C37" w:rsidRPr="007E0B31" w14:paraId="502EFA59" w14:textId="77777777" w:rsidTr="00430791">
        <w:trPr>
          <w:cantSplit/>
        </w:trPr>
        <w:tc>
          <w:tcPr>
            <w:tcW w:w="2884" w:type="dxa"/>
          </w:tcPr>
          <w:p w14:paraId="3155AA8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4B0C37" w:rsidRPr="00363290" w:rsidRDefault="004B0C37" w:rsidP="004B0C37">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4B0C37" w:rsidRPr="007E0B31" w14:paraId="5093D6F6" w14:textId="77777777" w:rsidTr="00430791">
        <w:trPr>
          <w:cantSplit/>
        </w:trPr>
        <w:tc>
          <w:tcPr>
            <w:tcW w:w="2884" w:type="dxa"/>
          </w:tcPr>
          <w:p w14:paraId="3547144E" w14:textId="77777777" w:rsidR="004B0C37" w:rsidRPr="007E0B31" w:rsidRDefault="004B0C37" w:rsidP="004B0C37">
            <w:pPr>
              <w:pStyle w:val="Arial11Bold"/>
              <w:rPr>
                <w:rFonts w:cs="Arial"/>
              </w:rPr>
            </w:pPr>
            <w:r w:rsidRPr="007E0B31">
              <w:rPr>
                <w:rFonts w:cs="Arial"/>
              </w:rPr>
              <w:t>CM Administrative Parties</w:t>
            </w:r>
          </w:p>
        </w:tc>
        <w:tc>
          <w:tcPr>
            <w:tcW w:w="6634" w:type="dxa"/>
          </w:tcPr>
          <w:p w14:paraId="02E2C45D" w14:textId="77777777" w:rsidR="004B0C37" w:rsidRPr="007E0B31" w:rsidRDefault="004B0C37" w:rsidP="004B0C37">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4B0C37" w:rsidRPr="007E0B31" w14:paraId="6FB6FF64" w14:textId="77777777" w:rsidTr="00430791">
        <w:trPr>
          <w:cantSplit/>
        </w:trPr>
        <w:tc>
          <w:tcPr>
            <w:tcW w:w="2884" w:type="dxa"/>
          </w:tcPr>
          <w:p w14:paraId="52AA7788" w14:textId="77777777" w:rsidR="004B0C37" w:rsidRPr="007E0B31" w:rsidRDefault="004B0C37" w:rsidP="004B0C37">
            <w:pPr>
              <w:pStyle w:val="Arial11Bold"/>
              <w:rPr>
                <w:rFonts w:cs="Arial"/>
              </w:rPr>
            </w:pPr>
            <w:r w:rsidRPr="007E0B31">
              <w:rPr>
                <w:rFonts w:cs="Arial"/>
              </w:rPr>
              <w:t>CM Settlement Body</w:t>
            </w:r>
          </w:p>
        </w:tc>
        <w:tc>
          <w:tcPr>
            <w:tcW w:w="6634" w:type="dxa"/>
          </w:tcPr>
          <w:p w14:paraId="70B876EB" w14:textId="77777777" w:rsidR="004B0C37" w:rsidRPr="007E0B31" w:rsidRDefault="004B0C37" w:rsidP="004B0C37">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4B0C37" w:rsidRPr="007E0B31" w14:paraId="57D10D36" w14:textId="77777777" w:rsidTr="00430791">
        <w:trPr>
          <w:cantSplit/>
        </w:trPr>
        <w:tc>
          <w:tcPr>
            <w:tcW w:w="2884" w:type="dxa"/>
          </w:tcPr>
          <w:p w14:paraId="5A70A06E" w14:textId="77777777" w:rsidR="004B0C37" w:rsidRPr="007E0B31" w:rsidRDefault="004B0C37" w:rsidP="004B0C37">
            <w:pPr>
              <w:pStyle w:val="Arial11Bold"/>
              <w:rPr>
                <w:rFonts w:cs="Arial"/>
              </w:rPr>
            </w:pPr>
            <w:r w:rsidRPr="007E0B31">
              <w:rPr>
                <w:rFonts w:cs="Arial"/>
              </w:rPr>
              <w:t>CM Settlement Services Provider</w:t>
            </w:r>
          </w:p>
        </w:tc>
        <w:tc>
          <w:tcPr>
            <w:tcW w:w="6634" w:type="dxa"/>
          </w:tcPr>
          <w:p w14:paraId="2DC7749A" w14:textId="77777777" w:rsidR="004B0C37" w:rsidRPr="007E0B31" w:rsidRDefault="004B0C37" w:rsidP="004B0C37">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4B0C37" w:rsidRPr="007E0B31" w14:paraId="332C4B74" w14:textId="77777777" w:rsidTr="00430791">
        <w:trPr>
          <w:cantSplit/>
        </w:trPr>
        <w:tc>
          <w:tcPr>
            <w:tcW w:w="2884" w:type="dxa"/>
          </w:tcPr>
          <w:p w14:paraId="09F4C595" w14:textId="77777777" w:rsidR="004B0C37" w:rsidRPr="007E0B31" w:rsidRDefault="004B0C37" w:rsidP="004B0C37">
            <w:pPr>
              <w:pStyle w:val="Arial11Bold"/>
              <w:rPr>
                <w:rFonts w:cs="Arial"/>
              </w:rPr>
            </w:pPr>
            <w:r w:rsidRPr="007E0B31">
              <w:rPr>
                <w:rFonts w:cs="Arial"/>
              </w:rPr>
              <w:lastRenderedPageBreak/>
              <w:t>Code Administration Code of Practice</w:t>
            </w:r>
          </w:p>
        </w:tc>
        <w:tc>
          <w:tcPr>
            <w:tcW w:w="6634" w:type="dxa"/>
          </w:tcPr>
          <w:p w14:paraId="0E4CAD5D" w14:textId="77777777" w:rsidR="004B0C37" w:rsidRPr="007E0B31" w:rsidRDefault="004B0C37" w:rsidP="004B0C37">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4B0C37" w:rsidRPr="007E0B31" w:rsidRDefault="004B0C37" w:rsidP="004B0C37">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4B0C37" w:rsidRPr="007E0B31" w:rsidRDefault="004B0C37" w:rsidP="004B0C37">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4B0C37" w:rsidRPr="007E0B31" w:rsidRDefault="004B0C37" w:rsidP="004B0C37">
            <w:pPr>
              <w:pStyle w:val="TableArial11"/>
              <w:ind w:left="580" w:hanging="580"/>
              <w:rPr>
                <w:rFonts w:cs="Arial"/>
              </w:rPr>
            </w:pPr>
            <w:r w:rsidRPr="007E0B31">
              <w:rPr>
                <w:rFonts w:cs="Arial"/>
              </w:rPr>
              <w:t>(c)</w:t>
            </w:r>
            <w:r w:rsidRPr="007E0B31">
              <w:rPr>
                <w:rFonts w:cs="Arial"/>
              </w:rPr>
              <w:tab/>
              <w:t>re-published from time to time;</w:t>
            </w:r>
          </w:p>
        </w:tc>
      </w:tr>
      <w:tr w:rsidR="004B0C37" w:rsidRPr="007E0B31" w14:paraId="3C612BE7" w14:textId="77777777" w:rsidTr="00430791">
        <w:trPr>
          <w:cantSplit/>
        </w:trPr>
        <w:tc>
          <w:tcPr>
            <w:tcW w:w="2884" w:type="dxa"/>
          </w:tcPr>
          <w:p w14:paraId="4746CA2B" w14:textId="77777777" w:rsidR="004B0C37" w:rsidRPr="007E0B31" w:rsidRDefault="004B0C37" w:rsidP="004B0C37">
            <w:pPr>
              <w:pStyle w:val="Arial11Bold"/>
              <w:rPr>
                <w:rFonts w:cs="Arial"/>
              </w:rPr>
            </w:pPr>
            <w:r w:rsidRPr="007E0B31">
              <w:rPr>
                <w:rFonts w:cs="Arial"/>
              </w:rPr>
              <w:t>Code Administrator</w:t>
            </w:r>
          </w:p>
        </w:tc>
        <w:tc>
          <w:tcPr>
            <w:tcW w:w="6634" w:type="dxa"/>
          </w:tcPr>
          <w:p w14:paraId="01C6A2D3" w14:textId="44BB01E7" w:rsidR="004B0C37" w:rsidRPr="007E0B31" w:rsidRDefault="004B0C37" w:rsidP="004B0C37">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4B0C37" w:rsidRPr="007E0B31" w14:paraId="534D6802" w14:textId="77777777" w:rsidTr="00430791">
        <w:trPr>
          <w:cantSplit/>
        </w:trPr>
        <w:tc>
          <w:tcPr>
            <w:tcW w:w="2884" w:type="dxa"/>
          </w:tcPr>
          <w:p w14:paraId="76DE200C" w14:textId="77777777" w:rsidR="004B0C37" w:rsidRPr="007E0B31" w:rsidRDefault="004B0C37" w:rsidP="004B0C37">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4B0C37" w:rsidRPr="007E0B31" w:rsidRDefault="004B0C37" w:rsidP="004B0C37">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4B0C37" w:rsidRPr="007E0B31" w14:paraId="43407D7D" w14:textId="77777777" w:rsidTr="00430791">
        <w:trPr>
          <w:cantSplit/>
        </w:trPr>
        <w:tc>
          <w:tcPr>
            <w:tcW w:w="2884" w:type="dxa"/>
          </w:tcPr>
          <w:p w14:paraId="5B9BF2D6" w14:textId="77777777" w:rsidR="004B0C37" w:rsidRPr="007E0B31" w:rsidRDefault="004B0C37" w:rsidP="004B0C37">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4B0C37" w:rsidRPr="007E0B31" w14:paraId="463D32E9" w14:textId="77777777" w:rsidTr="00430791">
        <w:trPr>
          <w:cantSplit/>
        </w:trPr>
        <w:tc>
          <w:tcPr>
            <w:tcW w:w="2884" w:type="dxa"/>
          </w:tcPr>
          <w:p w14:paraId="1C1B07FE" w14:textId="77777777" w:rsidR="004B0C37" w:rsidRPr="007E0B31" w:rsidRDefault="004B0C37" w:rsidP="004B0C37">
            <w:pPr>
              <w:pStyle w:val="Arial11Bold"/>
              <w:rPr>
                <w:rFonts w:cs="Arial"/>
              </w:rPr>
            </w:pPr>
            <w:r w:rsidRPr="007E0B31">
              <w:rPr>
                <w:rFonts w:cs="Arial"/>
              </w:rPr>
              <w:t>Commercial Ancillary Services</w:t>
            </w:r>
          </w:p>
        </w:tc>
        <w:tc>
          <w:tcPr>
            <w:tcW w:w="6634" w:type="dxa"/>
          </w:tcPr>
          <w:p w14:paraId="540E5E1C" w14:textId="13FD08FB" w:rsidR="004B0C37" w:rsidRPr="007E0B31" w:rsidRDefault="004B0C37" w:rsidP="004B0C37">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4B0C37" w:rsidRPr="007E0B31" w14:paraId="087E5018" w14:textId="77777777" w:rsidTr="00430791">
        <w:trPr>
          <w:cantSplit/>
        </w:trPr>
        <w:tc>
          <w:tcPr>
            <w:tcW w:w="2884" w:type="dxa"/>
          </w:tcPr>
          <w:p w14:paraId="34D6ED36" w14:textId="77777777" w:rsidR="004B0C37" w:rsidRPr="007E0B31" w:rsidRDefault="004B0C37" w:rsidP="004B0C37">
            <w:pPr>
              <w:pStyle w:val="Arial11Bold"/>
              <w:rPr>
                <w:rFonts w:cs="Arial"/>
              </w:rPr>
            </w:pPr>
            <w:r w:rsidRPr="007E0B31">
              <w:rPr>
                <w:rFonts w:cs="Arial"/>
              </w:rPr>
              <w:t>Commercial Boundary</w:t>
            </w:r>
          </w:p>
        </w:tc>
        <w:tc>
          <w:tcPr>
            <w:tcW w:w="6634" w:type="dxa"/>
          </w:tcPr>
          <w:p w14:paraId="3456FEEB"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1D9245" w14:textId="77777777" w:rsidTr="00430791">
        <w:trPr>
          <w:cantSplit/>
        </w:trPr>
        <w:tc>
          <w:tcPr>
            <w:tcW w:w="2884" w:type="dxa"/>
          </w:tcPr>
          <w:p w14:paraId="6314FD8D" w14:textId="1347C9AB" w:rsidR="004B0C37" w:rsidRPr="007E0B31" w:rsidRDefault="004B0C37" w:rsidP="004B0C37">
            <w:pPr>
              <w:pStyle w:val="Arial11Bold"/>
              <w:rPr>
                <w:rFonts w:cs="Arial"/>
              </w:rPr>
            </w:pPr>
            <w:r>
              <w:rPr>
                <w:rFonts w:cs="Arial"/>
              </w:rPr>
              <w:t>Committed Level</w:t>
            </w:r>
          </w:p>
        </w:tc>
        <w:tc>
          <w:tcPr>
            <w:tcW w:w="6634" w:type="dxa"/>
          </w:tcPr>
          <w:p w14:paraId="374FF2AC" w14:textId="4AE75871" w:rsidR="004B0C37" w:rsidRPr="007E0B31" w:rsidRDefault="004B0C37" w:rsidP="004B0C37">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4B0C37" w:rsidRPr="007E0B31" w14:paraId="64F75C8A" w14:textId="77777777" w:rsidTr="00430791">
        <w:trPr>
          <w:cantSplit/>
        </w:trPr>
        <w:tc>
          <w:tcPr>
            <w:tcW w:w="2884" w:type="dxa"/>
          </w:tcPr>
          <w:p w14:paraId="70D37093" w14:textId="77777777" w:rsidR="004B0C37" w:rsidRPr="007E0B31" w:rsidRDefault="004B0C37" w:rsidP="004B0C37">
            <w:pPr>
              <w:pStyle w:val="Arial11Bold"/>
              <w:rPr>
                <w:rFonts w:cs="Arial"/>
              </w:rPr>
            </w:pPr>
            <w:r w:rsidRPr="007E0B31">
              <w:rPr>
                <w:rFonts w:cs="Arial"/>
              </w:rPr>
              <w:t>Committed Project Planning Data</w:t>
            </w:r>
          </w:p>
        </w:tc>
        <w:tc>
          <w:tcPr>
            <w:tcW w:w="6634" w:type="dxa"/>
          </w:tcPr>
          <w:p w14:paraId="7A9298A8" w14:textId="77777777" w:rsidR="004B0C37" w:rsidRPr="007E0B31" w:rsidRDefault="004B0C37" w:rsidP="004B0C37">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4B0C37" w:rsidRPr="007E0B31" w14:paraId="463F2825" w14:textId="77777777" w:rsidTr="00430791">
        <w:trPr>
          <w:cantSplit/>
        </w:trPr>
        <w:tc>
          <w:tcPr>
            <w:tcW w:w="2884" w:type="dxa"/>
          </w:tcPr>
          <w:p w14:paraId="00A60F8D" w14:textId="77777777" w:rsidR="004B0C37" w:rsidRPr="007E0B31" w:rsidRDefault="004B0C37" w:rsidP="004B0C37">
            <w:pPr>
              <w:pStyle w:val="Arial11Bold"/>
              <w:rPr>
                <w:rFonts w:cs="Arial"/>
              </w:rPr>
            </w:pPr>
            <w:r w:rsidRPr="007E0B31">
              <w:rPr>
                <w:rFonts w:cs="Arial"/>
              </w:rPr>
              <w:t>Common Collection Busbar</w:t>
            </w:r>
          </w:p>
        </w:tc>
        <w:tc>
          <w:tcPr>
            <w:tcW w:w="6634" w:type="dxa"/>
          </w:tcPr>
          <w:p w14:paraId="7DAF3989" w14:textId="77777777" w:rsidR="004B0C37" w:rsidRPr="007E0B31" w:rsidRDefault="004B0C37" w:rsidP="004B0C37">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4B0C37" w:rsidRPr="007E0B31" w14:paraId="7B19F104" w14:textId="77777777" w:rsidTr="00430791">
        <w:trPr>
          <w:cantSplit/>
        </w:trPr>
        <w:tc>
          <w:tcPr>
            <w:tcW w:w="2884" w:type="dxa"/>
          </w:tcPr>
          <w:p w14:paraId="61357023" w14:textId="06EAC179" w:rsidR="004B0C37" w:rsidRPr="005A77C5" w:rsidRDefault="004B0C37" w:rsidP="004B0C37">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4B0C37" w:rsidRPr="000E05DD" w:rsidRDefault="004B0C37" w:rsidP="004B0C37">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4B0C37" w:rsidRPr="007E0B31" w14:paraId="5208AF65" w14:textId="77777777" w:rsidTr="00430791">
        <w:trPr>
          <w:cantSplit/>
        </w:trPr>
        <w:tc>
          <w:tcPr>
            <w:tcW w:w="2884" w:type="dxa"/>
          </w:tcPr>
          <w:p w14:paraId="74A2A5BB" w14:textId="25CC8B5C" w:rsidR="004B0C37" w:rsidRPr="00411C8B" w:rsidRDefault="004B0C37" w:rsidP="004B0C37">
            <w:pPr>
              <w:pStyle w:val="Arial11Bold"/>
              <w:rPr>
                <w:rFonts w:cs="Arial"/>
                <w:bCs/>
              </w:rPr>
            </w:pPr>
            <w:r w:rsidRPr="00411C8B">
              <w:rPr>
                <w:rFonts w:cs="Arial"/>
                <w:bCs/>
              </w:rPr>
              <w:t>Competitively Appointed Transmission Licensee Interface Point</w:t>
            </w:r>
          </w:p>
        </w:tc>
        <w:tc>
          <w:tcPr>
            <w:tcW w:w="6634" w:type="dxa"/>
          </w:tcPr>
          <w:p w14:paraId="1EBCF4D1" w14:textId="4E01526D" w:rsidR="004B0C37" w:rsidRPr="00411C8B" w:rsidRDefault="004B0C37" w:rsidP="004B0C37">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4B0C37" w:rsidRPr="007E0B31" w14:paraId="3A09F94C" w14:textId="77777777" w:rsidTr="00430791">
        <w:trPr>
          <w:cantSplit/>
        </w:trPr>
        <w:tc>
          <w:tcPr>
            <w:tcW w:w="2884" w:type="dxa"/>
          </w:tcPr>
          <w:p w14:paraId="7FF3DDB1" w14:textId="77777777" w:rsidR="004B0C37" w:rsidRPr="007E0B31" w:rsidRDefault="004B0C37" w:rsidP="004B0C37">
            <w:pPr>
              <w:pStyle w:val="Arial11Bold"/>
              <w:rPr>
                <w:rFonts w:cs="Arial"/>
              </w:rPr>
            </w:pPr>
            <w:r w:rsidRPr="007E0B31">
              <w:rPr>
                <w:rFonts w:cs="Arial"/>
              </w:rPr>
              <w:lastRenderedPageBreak/>
              <w:t>Completion Date</w:t>
            </w:r>
          </w:p>
        </w:tc>
        <w:tc>
          <w:tcPr>
            <w:tcW w:w="6634" w:type="dxa"/>
          </w:tcPr>
          <w:p w14:paraId="498CCFB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4B0C37" w:rsidRPr="007E0B31" w14:paraId="36E1C487" w14:textId="77777777" w:rsidTr="00430791">
        <w:trPr>
          <w:cantSplit/>
        </w:trPr>
        <w:tc>
          <w:tcPr>
            <w:tcW w:w="2884" w:type="dxa"/>
          </w:tcPr>
          <w:p w14:paraId="2BADB393" w14:textId="77777777" w:rsidR="004B0C37" w:rsidRPr="007E0B31" w:rsidRDefault="004B0C37" w:rsidP="004B0C37">
            <w:pPr>
              <w:pStyle w:val="Arial11Bold"/>
              <w:rPr>
                <w:rFonts w:cs="Arial"/>
              </w:rPr>
            </w:pPr>
            <w:r w:rsidRPr="007E0B31">
              <w:rPr>
                <w:rFonts w:cs="Arial"/>
              </w:rPr>
              <w:t>Complex</w:t>
            </w:r>
          </w:p>
        </w:tc>
        <w:tc>
          <w:tcPr>
            <w:tcW w:w="6634" w:type="dxa"/>
          </w:tcPr>
          <w:p w14:paraId="41CED582" w14:textId="77777777" w:rsidR="004B0C37" w:rsidRPr="007E0B31" w:rsidRDefault="004B0C37" w:rsidP="004B0C37">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4B0C37" w:rsidRPr="007E0B31" w14:paraId="175E8912" w14:textId="77777777" w:rsidTr="00430791">
        <w:trPr>
          <w:cantSplit/>
        </w:trPr>
        <w:tc>
          <w:tcPr>
            <w:tcW w:w="2884" w:type="dxa"/>
          </w:tcPr>
          <w:p w14:paraId="0E3D42E4" w14:textId="77777777" w:rsidR="004B0C37" w:rsidRPr="007E0B31" w:rsidRDefault="004B0C37" w:rsidP="004B0C37">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4B0C37" w:rsidRPr="007E0B31" w14:paraId="764A3D21" w14:textId="77777777" w:rsidTr="00430791">
        <w:trPr>
          <w:cantSplit/>
        </w:trPr>
        <w:tc>
          <w:tcPr>
            <w:tcW w:w="2884" w:type="dxa"/>
          </w:tcPr>
          <w:p w14:paraId="20BD27CC" w14:textId="5B7DE624" w:rsidR="004B0C37" w:rsidRPr="007E0B31" w:rsidRDefault="004B0C37" w:rsidP="004B0C37">
            <w:pPr>
              <w:pStyle w:val="Arial11Bold"/>
              <w:rPr>
                <w:rFonts w:cs="Arial"/>
              </w:rPr>
            </w:pPr>
            <w:bookmarkStart w:id="19" w:name="_DV_C9"/>
            <w:r w:rsidRPr="007E0B31">
              <w:rPr>
                <w:rFonts w:cs="Arial"/>
              </w:rPr>
              <w:t>Compliance Statement</w:t>
            </w:r>
            <w:bookmarkEnd w:id="19"/>
          </w:p>
        </w:tc>
        <w:tc>
          <w:tcPr>
            <w:tcW w:w="6634" w:type="dxa"/>
          </w:tcPr>
          <w:p w14:paraId="13AC6FB0" w14:textId="77777777" w:rsidR="004B0C37" w:rsidRPr="00E61A96" w:rsidRDefault="004B0C37" w:rsidP="004B0C37">
            <w:pPr>
              <w:pStyle w:val="TableArial11"/>
              <w:rPr>
                <w:rFonts w:cs="Arial"/>
              </w:rPr>
            </w:pPr>
            <w:bookmarkStart w:id="2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0"/>
          </w:p>
          <w:p w14:paraId="59457DB7" w14:textId="77777777" w:rsidR="004B0C37" w:rsidRPr="00E61A96" w:rsidRDefault="004B0C37" w:rsidP="004B0C37">
            <w:pPr>
              <w:pStyle w:val="TableArial11"/>
              <w:rPr>
                <w:rFonts w:cs="Arial"/>
              </w:rPr>
            </w:pPr>
            <w:bookmarkStart w:id="21" w:name="_DV_C11"/>
            <w:r w:rsidRPr="00E61A96">
              <w:rPr>
                <w:rFonts w:cs="Arial"/>
                <w:b/>
              </w:rPr>
              <w:t>Generating Unit(s)</w:t>
            </w:r>
            <w:r w:rsidRPr="00E61A96">
              <w:rPr>
                <w:rFonts w:cs="Arial"/>
              </w:rPr>
              <w:t xml:space="preserve">; or, </w:t>
            </w:r>
            <w:bookmarkEnd w:id="21"/>
          </w:p>
          <w:p w14:paraId="59F4B9F5" w14:textId="68CBD074" w:rsidR="004B0C37" w:rsidRPr="00E61A96" w:rsidRDefault="004B0C37" w:rsidP="004B0C37">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4B0C37" w:rsidRPr="00E61A96" w:rsidRDefault="004B0C37" w:rsidP="004B0C37">
            <w:pPr>
              <w:pStyle w:val="TableArial11"/>
              <w:rPr>
                <w:rFonts w:cs="Arial"/>
              </w:rPr>
            </w:pPr>
            <w:bookmarkStart w:id="22" w:name="_DV_C12"/>
            <w:r w:rsidRPr="00E61A96">
              <w:rPr>
                <w:rFonts w:cs="Arial"/>
                <w:b/>
              </w:rPr>
              <w:t>CCGT Module(s)</w:t>
            </w:r>
            <w:r w:rsidRPr="00E61A96">
              <w:rPr>
                <w:rFonts w:cs="Arial"/>
              </w:rPr>
              <w:t xml:space="preserve">; or, </w:t>
            </w:r>
            <w:bookmarkEnd w:id="22"/>
          </w:p>
          <w:p w14:paraId="2F9E7ABB" w14:textId="77777777" w:rsidR="004B0C37" w:rsidRPr="00E61A96" w:rsidRDefault="004B0C37" w:rsidP="004B0C37">
            <w:pPr>
              <w:pStyle w:val="TableArial11"/>
              <w:rPr>
                <w:rFonts w:cs="Arial"/>
              </w:rPr>
            </w:pPr>
            <w:bookmarkStart w:id="23" w:name="_DV_C13"/>
            <w:r w:rsidRPr="00E61A96">
              <w:rPr>
                <w:rFonts w:cs="Arial"/>
                <w:b/>
              </w:rPr>
              <w:t>Power Park Module(s)</w:t>
            </w:r>
            <w:r w:rsidRPr="00E61A96">
              <w:rPr>
                <w:rFonts w:cs="Arial"/>
              </w:rPr>
              <w:t xml:space="preserve">; or, </w:t>
            </w:r>
            <w:bookmarkEnd w:id="23"/>
          </w:p>
          <w:p w14:paraId="6DD734FE" w14:textId="77777777" w:rsidR="004B0C37" w:rsidRPr="00E61A96" w:rsidRDefault="004B0C37" w:rsidP="004B0C37">
            <w:pPr>
              <w:pStyle w:val="TableArial11"/>
              <w:rPr>
                <w:rFonts w:cs="Arial"/>
                <w:b/>
              </w:rPr>
            </w:pPr>
            <w:bookmarkStart w:id="2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4B0C37" w:rsidRPr="00E61A96" w:rsidRDefault="004B0C37" w:rsidP="004B0C37">
            <w:pPr>
              <w:pStyle w:val="TableArial11"/>
              <w:rPr>
                <w:rFonts w:cs="Arial"/>
                <w:b/>
              </w:rPr>
            </w:pPr>
            <w:r w:rsidRPr="00E61A96">
              <w:rPr>
                <w:rFonts w:cs="Arial"/>
                <w:b/>
              </w:rPr>
              <w:t>HVDC Systems</w:t>
            </w:r>
            <w:r w:rsidRPr="005C20E3">
              <w:rPr>
                <w:rFonts w:cs="Arial"/>
              </w:rPr>
              <w:t>; or</w:t>
            </w:r>
          </w:p>
          <w:p w14:paraId="750A8CFF" w14:textId="77777777" w:rsidR="004B0C37" w:rsidRPr="005C20E3" w:rsidRDefault="004B0C37" w:rsidP="004B0C37">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4B0C37" w:rsidRPr="005C20E3" w:rsidRDefault="004B0C37" w:rsidP="004B0C37">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4B0C37" w:rsidRPr="00E61A96" w:rsidRDefault="004B0C37" w:rsidP="004B0C37">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4B0C37" w:rsidRPr="007E0B31" w:rsidRDefault="004B0C37" w:rsidP="004B0C37">
            <w:pPr>
              <w:pStyle w:val="TableArial11"/>
              <w:rPr>
                <w:rFonts w:cs="Arial"/>
              </w:rPr>
            </w:pPr>
            <w:bookmarkStart w:id="25" w:name="_DV_C15"/>
            <w:bookmarkEnd w:id="24"/>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25"/>
          </w:p>
        </w:tc>
      </w:tr>
      <w:tr w:rsidR="004B0C37" w:rsidRPr="007E0B31" w14:paraId="06D87C8F" w14:textId="77777777" w:rsidTr="00430791">
        <w:trPr>
          <w:cantSplit/>
        </w:trPr>
        <w:tc>
          <w:tcPr>
            <w:tcW w:w="2884" w:type="dxa"/>
          </w:tcPr>
          <w:p w14:paraId="1918120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3ED81227" w14:textId="77777777" w:rsidTr="00430791">
        <w:trPr>
          <w:cantSplit/>
        </w:trPr>
        <w:tc>
          <w:tcPr>
            <w:tcW w:w="2884" w:type="dxa"/>
          </w:tcPr>
          <w:p w14:paraId="3A2F3CB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4B0C37" w:rsidRPr="007E0B31" w14:paraId="1EF85FD5" w14:textId="77777777" w:rsidTr="00430791">
        <w:trPr>
          <w:cantSplit/>
        </w:trPr>
        <w:tc>
          <w:tcPr>
            <w:tcW w:w="2884" w:type="dxa"/>
          </w:tcPr>
          <w:p w14:paraId="023D3019"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71C93C62" w14:textId="77777777" w:rsidTr="00430791">
        <w:trPr>
          <w:cantSplit/>
        </w:trPr>
        <w:tc>
          <w:tcPr>
            <w:tcW w:w="2884" w:type="dxa"/>
          </w:tcPr>
          <w:p w14:paraId="39813E6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4B0C37" w:rsidRPr="007E0B31" w14:paraId="2BF7BC2C" w14:textId="77777777" w:rsidTr="00430791">
        <w:trPr>
          <w:cantSplit/>
        </w:trPr>
        <w:tc>
          <w:tcPr>
            <w:tcW w:w="2884" w:type="dxa"/>
          </w:tcPr>
          <w:p w14:paraId="501E731D" w14:textId="77777777" w:rsidR="004B0C37" w:rsidRPr="007E0B31" w:rsidRDefault="004B0C37" w:rsidP="004B0C37">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4B0C37" w:rsidRPr="007E0B31" w14:paraId="18CE60F1" w14:textId="77777777" w:rsidTr="00430791">
        <w:trPr>
          <w:cantSplit/>
        </w:trPr>
        <w:tc>
          <w:tcPr>
            <w:tcW w:w="2884" w:type="dxa"/>
          </w:tcPr>
          <w:p w14:paraId="59FAA8FE" w14:textId="77777777" w:rsidR="004B0C37" w:rsidRPr="007E0B31" w:rsidRDefault="004B0C37" w:rsidP="004B0C37">
            <w:pPr>
              <w:pStyle w:val="Arial11Bold"/>
              <w:rPr>
                <w:rFonts w:cs="Arial"/>
              </w:rPr>
            </w:pPr>
            <w:r w:rsidRPr="007E0B31">
              <w:rPr>
                <w:rFonts w:cs="Arial"/>
              </w:rPr>
              <w:t>Connection Entry Capacity</w:t>
            </w:r>
          </w:p>
        </w:tc>
        <w:tc>
          <w:tcPr>
            <w:tcW w:w="6634" w:type="dxa"/>
          </w:tcPr>
          <w:p w14:paraId="0031FD48"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4B0C37" w:rsidRPr="007E0B31" w14:paraId="49692C93" w14:textId="77777777" w:rsidTr="00430791">
        <w:trPr>
          <w:cantSplit/>
        </w:trPr>
        <w:tc>
          <w:tcPr>
            <w:tcW w:w="2884" w:type="dxa"/>
          </w:tcPr>
          <w:p w14:paraId="4069B05B" w14:textId="77777777" w:rsidR="004B0C37" w:rsidRPr="007E0B31" w:rsidRDefault="004B0C37" w:rsidP="004B0C37">
            <w:pPr>
              <w:pStyle w:val="Arial11Bold"/>
              <w:rPr>
                <w:rFonts w:cs="Arial"/>
              </w:rPr>
            </w:pPr>
            <w:r w:rsidRPr="007E0B31">
              <w:rPr>
                <w:rFonts w:cs="Arial"/>
              </w:rPr>
              <w:t>Connected Planning Data</w:t>
            </w:r>
          </w:p>
        </w:tc>
        <w:tc>
          <w:tcPr>
            <w:tcW w:w="6634" w:type="dxa"/>
          </w:tcPr>
          <w:p w14:paraId="319F5ABF" w14:textId="77777777" w:rsidR="004B0C37" w:rsidRPr="007E0B31" w:rsidRDefault="004B0C37" w:rsidP="004B0C37">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4B0C37" w:rsidRPr="007E0B31" w14:paraId="032C0763" w14:textId="77777777" w:rsidTr="00430791">
        <w:trPr>
          <w:cantSplit/>
        </w:trPr>
        <w:tc>
          <w:tcPr>
            <w:tcW w:w="2884" w:type="dxa"/>
          </w:tcPr>
          <w:p w14:paraId="62DFDF6A" w14:textId="77777777" w:rsidR="004B0C37" w:rsidRPr="007E0B31" w:rsidRDefault="004B0C37" w:rsidP="004B0C37">
            <w:pPr>
              <w:pStyle w:val="Arial11Bold"/>
              <w:rPr>
                <w:rFonts w:cs="Arial"/>
              </w:rPr>
            </w:pPr>
            <w:r w:rsidRPr="007E0B31">
              <w:rPr>
                <w:rFonts w:cs="Arial"/>
              </w:rPr>
              <w:t>Connection Point</w:t>
            </w:r>
          </w:p>
        </w:tc>
        <w:tc>
          <w:tcPr>
            <w:tcW w:w="6634" w:type="dxa"/>
          </w:tcPr>
          <w:p w14:paraId="418AC172"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4B0C37" w:rsidRPr="007E0B31" w14:paraId="1ECEFAB2" w14:textId="77777777" w:rsidTr="00430791">
        <w:trPr>
          <w:cantSplit/>
        </w:trPr>
        <w:tc>
          <w:tcPr>
            <w:tcW w:w="2884" w:type="dxa"/>
          </w:tcPr>
          <w:p w14:paraId="4B2413B1" w14:textId="77777777" w:rsidR="004B0C37" w:rsidRPr="007E0B31" w:rsidRDefault="004B0C37" w:rsidP="004B0C37">
            <w:pPr>
              <w:pStyle w:val="Arial11Bold"/>
              <w:rPr>
                <w:rFonts w:cs="Arial"/>
              </w:rPr>
            </w:pPr>
            <w:r w:rsidRPr="007E0B31">
              <w:rPr>
                <w:rFonts w:cs="Arial"/>
              </w:rPr>
              <w:t>Connection Site</w:t>
            </w:r>
          </w:p>
        </w:tc>
        <w:tc>
          <w:tcPr>
            <w:tcW w:w="6634" w:type="dxa"/>
          </w:tcPr>
          <w:p w14:paraId="42144605" w14:textId="77777777" w:rsidR="004B0C37" w:rsidRPr="007E0B31" w:rsidRDefault="004B0C37" w:rsidP="004B0C37">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4B0C37" w:rsidRPr="007E0B31" w14:paraId="23196ECE" w14:textId="77777777" w:rsidTr="00430791">
        <w:trPr>
          <w:cantSplit/>
        </w:trPr>
        <w:tc>
          <w:tcPr>
            <w:tcW w:w="2884" w:type="dxa"/>
          </w:tcPr>
          <w:p w14:paraId="05744015" w14:textId="77777777" w:rsidR="004B0C37" w:rsidRPr="007E0B31" w:rsidRDefault="004B0C37" w:rsidP="004B0C37">
            <w:pPr>
              <w:pStyle w:val="Arial11Bold"/>
              <w:rPr>
                <w:rFonts w:cs="Arial"/>
              </w:rPr>
            </w:pPr>
            <w:r w:rsidRPr="007E0B31">
              <w:rPr>
                <w:rFonts w:cs="Arial"/>
              </w:rPr>
              <w:t>Construction Agreement</w:t>
            </w:r>
          </w:p>
        </w:tc>
        <w:tc>
          <w:tcPr>
            <w:tcW w:w="6634" w:type="dxa"/>
          </w:tcPr>
          <w:p w14:paraId="57CB08B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856CEF" w14:textId="77777777" w:rsidTr="00430791">
        <w:trPr>
          <w:cantSplit/>
        </w:trPr>
        <w:tc>
          <w:tcPr>
            <w:tcW w:w="2884" w:type="dxa"/>
          </w:tcPr>
          <w:p w14:paraId="21BC9C05" w14:textId="77777777" w:rsidR="004B0C37" w:rsidRPr="007E0B31" w:rsidRDefault="004B0C37" w:rsidP="004B0C37">
            <w:pPr>
              <w:pStyle w:val="Arial11Bold"/>
              <w:rPr>
                <w:rFonts w:cs="Arial"/>
              </w:rPr>
            </w:pPr>
            <w:r w:rsidRPr="007E0B31">
              <w:rPr>
                <w:rFonts w:cs="Arial"/>
              </w:rPr>
              <w:t>Consumer Representative</w:t>
            </w:r>
          </w:p>
        </w:tc>
        <w:tc>
          <w:tcPr>
            <w:tcW w:w="6634" w:type="dxa"/>
          </w:tcPr>
          <w:p w14:paraId="5BBA34B8" w14:textId="77777777" w:rsidR="004B0C37" w:rsidRPr="007E0B31" w:rsidRDefault="004B0C37" w:rsidP="004B0C37">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4B0C37" w:rsidRPr="007E0B31" w14:paraId="646FA376" w14:textId="77777777" w:rsidTr="00430791">
        <w:trPr>
          <w:cantSplit/>
        </w:trPr>
        <w:tc>
          <w:tcPr>
            <w:tcW w:w="2884" w:type="dxa"/>
          </w:tcPr>
          <w:p w14:paraId="46B0CA7D" w14:textId="77777777" w:rsidR="004B0C37" w:rsidRPr="007E0B31" w:rsidRDefault="004B0C37" w:rsidP="004B0C37">
            <w:pPr>
              <w:pStyle w:val="Arial11Bold"/>
              <w:rPr>
                <w:rFonts w:cs="Arial"/>
              </w:rPr>
            </w:pPr>
            <w:r w:rsidRPr="007E0B31">
              <w:rPr>
                <w:rFonts w:cs="Arial"/>
              </w:rPr>
              <w:t>Contingency Reserve</w:t>
            </w:r>
          </w:p>
        </w:tc>
        <w:tc>
          <w:tcPr>
            <w:tcW w:w="6634" w:type="dxa"/>
          </w:tcPr>
          <w:p w14:paraId="07550A0F" w14:textId="77777777" w:rsidR="004B0C37" w:rsidRPr="007E0B31" w:rsidRDefault="004B0C37" w:rsidP="004B0C37">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4B0C37" w:rsidRPr="007E0B31" w14:paraId="5AF82D96" w14:textId="77777777" w:rsidTr="00430791">
        <w:trPr>
          <w:cantSplit/>
        </w:trPr>
        <w:tc>
          <w:tcPr>
            <w:tcW w:w="2884" w:type="dxa"/>
          </w:tcPr>
          <w:p w14:paraId="4C7990EB" w14:textId="403E3043" w:rsidR="004B0C37" w:rsidRPr="002B63E6" w:rsidRDefault="004B0C37" w:rsidP="004B0C37">
            <w:pPr>
              <w:pStyle w:val="Arial11Bold"/>
              <w:rPr>
                <w:rFonts w:cs="Arial"/>
              </w:rPr>
            </w:pPr>
            <w:r w:rsidRPr="002510FF">
              <w:rPr>
                <w:rFonts w:cs="Arial"/>
              </w:rPr>
              <w:t>Control Based Reactive Power</w:t>
            </w:r>
          </w:p>
        </w:tc>
        <w:tc>
          <w:tcPr>
            <w:tcW w:w="6634" w:type="dxa"/>
          </w:tcPr>
          <w:p w14:paraId="6EB96F85" w14:textId="2CCE559B" w:rsidR="004B0C37" w:rsidRPr="00807CFB" w:rsidRDefault="004B0C37" w:rsidP="004B0C37">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4B0C37" w:rsidRPr="007E0B31" w14:paraId="53E01391" w14:textId="77777777" w:rsidTr="00430791">
        <w:trPr>
          <w:cantSplit/>
        </w:trPr>
        <w:tc>
          <w:tcPr>
            <w:tcW w:w="2884" w:type="dxa"/>
          </w:tcPr>
          <w:p w14:paraId="29DEC0AF" w14:textId="77777777" w:rsidR="004B0C37" w:rsidRPr="007E0B31" w:rsidRDefault="004B0C37" w:rsidP="004B0C37">
            <w:pPr>
              <w:pStyle w:val="Arial11Bold"/>
              <w:rPr>
                <w:rFonts w:cs="Arial"/>
              </w:rPr>
            </w:pPr>
            <w:r w:rsidRPr="007E0B31">
              <w:rPr>
                <w:rFonts w:cs="Arial"/>
              </w:rPr>
              <w:t>Control Calls</w:t>
            </w:r>
          </w:p>
        </w:tc>
        <w:tc>
          <w:tcPr>
            <w:tcW w:w="6634" w:type="dxa"/>
          </w:tcPr>
          <w:p w14:paraId="6192B2BE" w14:textId="0BE63D7D" w:rsidR="004B0C37" w:rsidRPr="007E0B31" w:rsidRDefault="004B0C37" w:rsidP="004B0C37">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(ie. disconnect) a call of a lower status.</w:t>
            </w:r>
          </w:p>
        </w:tc>
      </w:tr>
      <w:tr w:rsidR="004B0C37" w:rsidRPr="007E0B31" w14:paraId="2493C15B" w14:textId="77777777" w:rsidTr="00430791">
        <w:trPr>
          <w:cantSplit/>
        </w:trPr>
        <w:tc>
          <w:tcPr>
            <w:tcW w:w="2884" w:type="dxa"/>
          </w:tcPr>
          <w:p w14:paraId="565B74C5" w14:textId="77777777" w:rsidR="004B0C37" w:rsidRPr="007E0B31" w:rsidRDefault="004B0C37" w:rsidP="004B0C37">
            <w:pPr>
              <w:pStyle w:val="Arial11Bold"/>
              <w:rPr>
                <w:rFonts w:cs="Arial"/>
              </w:rPr>
            </w:pPr>
            <w:r w:rsidRPr="007E0B31">
              <w:rPr>
                <w:rFonts w:cs="Arial"/>
              </w:rPr>
              <w:t>Control Centre</w:t>
            </w:r>
          </w:p>
        </w:tc>
        <w:tc>
          <w:tcPr>
            <w:tcW w:w="6634" w:type="dxa"/>
          </w:tcPr>
          <w:p w14:paraId="0D9B9445" w14:textId="77777777" w:rsidR="004B0C37" w:rsidRPr="007E0B31" w:rsidRDefault="004B0C37" w:rsidP="004B0C37">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4B0C37" w:rsidRPr="007E0B31" w14:paraId="0286B8A2" w14:textId="77777777" w:rsidTr="00430791">
        <w:trPr>
          <w:cantSplit/>
        </w:trPr>
        <w:tc>
          <w:tcPr>
            <w:tcW w:w="2884" w:type="dxa"/>
          </w:tcPr>
          <w:p w14:paraId="536D92EE" w14:textId="77777777" w:rsidR="004B0C37" w:rsidRPr="007E0B31" w:rsidRDefault="004B0C37" w:rsidP="004B0C37">
            <w:pPr>
              <w:pStyle w:val="Arial11Bold"/>
              <w:rPr>
                <w:rFonts w:cs="Arial"/>
              </w:rPr>
            </w:pPr>
            <w:r w:rsidRPr="007E0B31">
              <w:rPr>
                <w:rFonts w:cs="Arial"/>
              </w:rPr>
              <w:t>Control Engineer</w:t>
            </w:r>
          </w:p>
        </w:tc>
        <w:tc>
          <w:tcPr>
            <w:tcW w:w="6634" w:type="dxa"/>
          </w:tcPr>
          <w:p w14:paraId="2DAA8A41" w14:textId="77777777" w:rsidR="004B0C37" w:rsidRPr="007E0B31" w:rsidRDefault="004B0C37" w:rsidP="004B0C37">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4B0C37" w:rsidRPr="007E0B31" w14:paraId="4A061FA1" w14:textId="77777777" w:rsidTr="00430791">
        <w:trPr>
          <w:cantSplit/>
        </w:trPr>
        <w:tc>
          <w:tcPr>
            <w:tcW w:w="2884" w:type="dxa"/>
          </w:tcPr>
          <w:p w14:paraId="0565CA3D" w14:textId="77777777" w:rsidR="004B0C37" w:rsidRPr="007E0B31" w:rsidRDefault="004B0C37" w:rsidP="004B0C37">
            <w:pPr>
              <w:pStyle w:val="Arial11Bold"/>
              <w:rPr>
                <w:rFonts w:cs="Arial"/>
              </w:rPr>
            </w:pPr>
            <w:r w:rsidRPr="007E0B31">
              <w:rPr>
                <w:rFonts w:cs="Arial"/>
              </w:rPr>
              <w:t>Control Person</w:t>
            </w:r>
          </w:p>
        </w:tc>
        <w:tc>
          <w:tcPr>
            <w:tcW w:w="6634" w:type="dxa"/>
          </w:tcPr>
          <w:p w14:paraId="2D0C4029" w14:textId="77777777" w:rsidR="004B0C37" w:rsidRPr="007E0B31" w:rsidRDefault="004B0C37" w:rsidP="004B0C37">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4B0C37" w:rsidRPr="007E0B31" w14:paraId="12EB2467" w14:textId="77777777" w:rsidTr="00430791">
        <w:trPr>
          <w:cantSplit/>
        </w:trPr>
        <w:tc>
          <w:tcPr>
            <w:tcW w:w="2884" w:type="dxa"/>
          </w:tcPr>
          <w:p w14:paraId="19C43882" w14:textId="2FBBB530" w:rsidR="004B0C37" w:rsidRPr="00B43A5F" w:rsidRDefault="004B0C37" w:rsidP="004B0C37">
            <w:pPr>
              <w:rPr>
                <w:bCs/>
              </w:rPr>
            </w:pPr>
            <w:r w:rsidRPr="005C20E3">
              <w:rPr>
                <w:rFonts w:cs="Arial"/>
                <w:b/>
                <w:bCs/>
              </w:rPr>
              <w:lastRenderedPageBreak/>
              <w:t>Control Phase</w:t>
            </w:r>
          </w:p>
          <w:p w14:paraId="1DA71278" w14:textId="77777777" w:rsidR="004B0C37" w:rsidRPr="00A87826" w:rsidRDefault="004B0C37" w:rsidP="004B0C37"/>
          <w:p w14:paraId="14947776" w14:textId="77777777" w:rsidR="004B0C37" w:rsidRPr="00A87826" w:rsidRDefault="004B0C37" w:rsidP="004B0C37"/>
          <w:p w14:paraId="04D42DE1" w14:textId="77777777" w:rsidR="004B0C37" w:rsidRPr="00A87826" w:rsidRDefault="004B0C37" w:rsidP="004B0C37"/>
          <w:p w14:paraId="4E06E153" w14:textId="1EB79B79" w:rsidR="004B0C37" w:rsidRPr="00A87826" w:rsidRDefault="004B0C37" w:rsidP="004B0C37">
            <w:pPr>
              <w:jc w:val="center"/>
            </w:pPr>
          </w:p>
        </w:tc>
        <w:tc>
          <w:tcPr>
            <w:tcW w:w="6634" w:type="dxa"/>
          </w:tcPr>
          <w:p w14:paraId="39628092" w14:textId="77777777" w:rsidR="004B0C37" w:rsidRPr="007E0B31" w:rsidRDefault="004B0C37" w:rsidP="004B0C37">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4B0C37" w:rsidRPr="007E0B31" w14:paraId="027A8852" w14:textId="77777777" w:rsidTr="00430791">
        <w:trPr>
          <w:cantSplit/>
        </w:trPr>
        <w:tc>
          <w:tcPr>
            <w:tcW w:w="2884" w:type="dxa"/>
          </w:tcPr>
          <w:p w14:paraId="61E04235" w14:textId="77777777" w:rsidR="004B0C37" w:rsidRPr="007E0B31" w:rsidRDefault="004B0C37" w:rsidP="004B0C37">
            <w:pPr>
              <w:pStyle w:val="Arial11Bold"/>
              <w:rPr>
                <w:rFonts w:cs="Arial"/>
              </w:rPr>
            </w:pPr>
            <w:r w:rsidRPr="007E0B31">
              <w:rPr>
                <w:rFonts w:cs="Arial"/>
              </w:rPr>
              <w:t>Control Point</w:t>
            </w:r>
          </w:p>
        </w:tc>
        <w:tc>
          <w:tcPr>
            <w:tcW w:w="6634" w:type="dxa"/>
          </w:tcPr>
          <w:p w14:paraId="7358CD55" w14:textId="77777777" w:rsidR="004B0C37" w:rsidRPr="007E0B31" w:rsidRDefault="004B0C37" w:rsidP="004B0C37">
            <w:pPr>
              <w:pStyle w:val="TableArial11"/>
              <w:rPr>
                <w:rFonts w:cs="Arial"/>
              </w:rPr>
            </w:pPr>
            <w:r w:rsidRPr="007E0B31">
              <w:rPr>
                <w:rFonts w:cs="Arial"/>
              </w:rPr>
              <w:t>The point from which:-</w:t>
            </w:r>
          </w:p>
          <w:p w14:paraId="30CA2D2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4B0C37" w:rsidRPr="007E0B31" w:rsidRDefault="004B0C37" w:rsidP="004B0C37">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4B0C37" w:rsidRPr="007E0B31" w:rsidRDefault="004B0C37" w:rsidP="004B0C37">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4B0C37" w:rsidRPr="007E0B31" w:rsidRDefault="004B0C37" w:rsidP="004B0C37">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4B0C37" w:rsidRPr="007E0B31" w14:paraId="3239CB2F" w14:textId="77777777" w:rsidTr="00430791">
        <w:trPr>
          <w:cantSplit/>
        </w:trPr>
        <w:tc>
          <w:tcPr>
            <w:tcW w:w="2884" w:type="dxa"/>
          </w:tcPr>
          <w:p w14:paraId="31CC584E" w14:textId="77777777" w:rsidR="004B0C37" w:rsidRPr="007E0B31" w:rsidRDefault="004B0C37" w:rsidP="004B0C37">
            <w:pPr>
              <w:pStyle w:val="Arial11Bold"/>
              <w:rPr>
                <w:rFonts w:cs="Arial"/>
              </w:rPr>
            </w:pPr>
            <w:r w:rsidRPr="007E0B31">
              <w:rPr>
                <w:rFonts w:cs="Arial"/>
              </w:rPr>
              <w:t>Control Telephony</w:t>
            </w:r>
          </w:p>
        </w:tc>
        <w:tc>
          <w:tcPr>
            <w:tcW w:w="6634" w:type="dxa"/>
          </w:tcPr>
          <w:p w14:paraId="076469C1" w14:textId="1AD194F7" w:rsidR="004B0C37" w:rsidRPr="007E0B31" w:rsidRDefault="004B0C37" w:rsidP="004B0C37">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4B0C37" w:rsidRPr="007E0B31" w14:paraId="31949C78" w14:textId="77777777" w:rsidTr="00430791">
        <w:trPr>
          <w:cantSplit/>
        </w:trPr>
        <w:tc>
          <w:tcPr>
            <w:tcW w:w="2884" w:type="dxa"/>
          </w:tcPr>
          <w:p w14:paraId="6E349B25" w14:textId="77777777" w:rsidR="004B0C37" w:rsidRPr="007E0B31" w:rsidRDefault="004B0C37" w:rsidP="004B0C37">
            <w:pPr>
              <w:pStyle w:val="Arial11Bold"/>
              <w:rPr>
                <w:rFonts w:cs="Arial"/>
              </w:rPr>
            </w:pPr>
            <w:r w:rsidRPr="007E0B31">
              <w:rPr>
                <w:rFonts w:cs="Arial"/>
              </w:rPr>
              <w:t>Core Industry Document</w:t>
            </w:r>
          </w:p>
        </w:tc>
        <w:tc>
          <w:tcPr>
            <w:tcW w:w="6634" w:type="dxa"/>
          </w:tcPr>
          <w:p w14:paraId="7330C8CF" w14:textId="04E460C9" w:rsidR="004B0C37" w:rsidRPr="007E0B31" w:rsidRDefault="004B0C37" w:rsidP="004B0C37">
            <w:pPr>
              <w:pStyle w:val="TableArial11"/>
              <w:rPr>
                <w:rFonts w:cs="Arial"/>
              </w:rPr>
            </w:pPr>
            <w:r w:rsidRPr="7356A9C9">
              <w:rPr>
                <w:rFonts w:cs="Arial"/>
              </w:rPr>
              <w:t xml:space="preserve">As defined in the </w:t>
            </w:r>
            <w:r w:rsidRPr="7356A9C9">
              <w:rPr>
                <w:rFonts w:cs="Arial"/>
                <w:b/>
                <w:bCs/>
              </w:rPr>
              <w:t>ESO Licence.</w:t>
            </w:r>
          </w:p>
        </w:tc>
      </w:tr>
      <w:tr w:rsidR="004B0C37" w:rsidRPr="007E0B31" w14:paraId="3A59B2AE" w14:textId="77777777" w:rsidTr="00430791">
        <w:trPr>
          <w:cantSplit/>
        </w:trPr>
        <w:tc>
          <w:tcPr>
            <w:tcW w:w="2884" w:type="dxa"/>
          </w:tcPr>
          <w:p w14:paraId="2D437765" w14:textId="77777777" w:rsidR="004B0C37" w:rsidRPr="007E0B31" w:rsidRDefault="004B0C37" w:rsidP="004B0C37">
            <w:pPr>
              <w:pStyle w:val="Arial11Bold"/>
              <w:rPr>
                <w:rFonts w:cs="Arial"/>
              </w:rPr>
            </w:pPr>
            <w:r w:rsidRPr="007E0B31">
              <w:rPr>
                <w:rFonts w:cs="Arial"/>
              </w:rPr>
              <w:t>Core Industry Document Owner</w:t>
            </w:r>
          </w:p>
        </w:tc>
        <w:tc>
          <w:tcPr>
            <w:tcW w:w="6634" w:type="dxa"/>
          </w:tcPr>
          <w:p w14:paraId="10482254" w14:textId="77777777" w:rsidR="004B0C37" w:rsidRPr="007E0B31" w:rsidRDefault="004B0C37" w:rsidP="004B0C37">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4B0C37" w:rsidRPr="007E0B31" w14:paraId="4E4A3859" w14:textId="77777777" w:rsidTr="00430791">
        <w:trPr>
          <w:cantSplit/>
        </w:trPr>
        <w:tc>
          <w:tcPr>
            <w:tcW w:w="2884" w:type="dxa"/>
          </w:tcPr>
          <w:p w14:paraId="5D17F633" w14:textId="778F2175" w:rsidR="004B0C37" w:rsidRPr="002A73E9" w:rsidRDefault="004B0C37" w:rsidP="004B0C37">
            <w:pPr>
              <w:pStyle w:val="Arial11Bold"/>
              <w:rPr>
                <w:highlight w:val="green"/>
              </w:rPr>
            </w:pPr>
            <w:r w:rsidRPr="001227B2">
              <w:lastRenderedPageBreak/>
              <w:t>Critical Tools and Facilities</w:t>
            </w:r>
          </w:p>
        </w:tc>
        <w:tc>
          <w:tcPr>
            <w:tcW w:w="6634" w:type="dxa"/>
          </w:tcPr>
          <w:p w14:paraId="5F478205" w14:textId="26EA8B62" w:rsidR="004B0C37" w:rsidRPr="001227B2" w:rsidRDefault="004B0C37" w:rsidP="004B0C37">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4B0C37" w:rsidRPr="00845E49" w:rsidRDefault="004B0C37" w:rsidP="004B0C37">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4B0C37" w:rsidRPr="00845E49" w:rsidRDefault="004B0C37" w:rsidP="004B0C37">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4B0C37" w:rsidRPr="00845E49" w:rsidRDefault="004B0C37" w:rsidP="004B0C37">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4B0C37" w:rsidRPr="00845E49" w:rsidRDefault="004B0C37" w:rsidP="004B0C37">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4B0C37" w:rsidRPr="00845E49" w:rsidRDefault="004B0C37" w:rsidP="004B0C37">
            <w:pPr>
              <w:widowControl/>
              <w:numPr>
                <w:ilvl w:val="0"/>
                <w:numId w:val="18"/>
              </w:numPr>
              <w:spacing w:before="100" w:after="100"/>
              <w:jc w:val="both"/>
            </w:pPr>
            <w:r w:rsidRPr="00845E49">
              <w:t>Operational telephony as provided for in STCP 04-5; and</w:t>
            </w:r>
          </w:p>
          <w:p w14:paraId="6F964789" w14:textId="77777777" w:rsidR="004B0C37" w:rsidRPr="00845E49" w:rsidRDefault="004B0C37" w:rsidP="004B0C37">
            <w:pPr>
              <w:widowControl/>
              <w:numPr>
                <w:ilvl w:val="0"/>
                <w:numId w:val="18"/>
              </w:numPr>
              <w:spacing w:before="100" w:after="100"/>
              <w:jc w:val="both"/>
            </w:pPr>
            <w:r w:rsidRPr="00845E49">
              <w:t>Tools and communications systems to facilitate cross border operations.</w:t>
            </w:r>
          </w:p>
          <w:p w14:paraId="734333A6" w14:textId="0EF1F69C" w:rsidR="004B0C37" w:rsidRPr="00851307" w:rsidRDefault="004B0C37" w:rsidP="004B0C37">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4B0C37" w:rsidRPr="009F79B7" w:rsidRDefault="004B0C37" w:rsidP="004B0C37">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4B0C37" w:rsidRPr="009F79B7" w:rsidRDefault="004B0C37" w:rsidP="004B0C37">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4B0C37" w:rsidRPr="009F79B7" w:rsidRDefault="004B0C37" w:rsidP="004B0C37">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4B0C37" w:rsidRPr="005604B5" w:rsidRDefault="004B0C37" w:rsidP="004B0C37">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4B0C37" w:rsidRPr="007C51CC" w:rsidRDefault="004B0C37" w:rsidP="004B0C37">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4B0C37" w:rsidRPr="007C51CC" w:rsidRDefault="004B0C37" w:rsidP="004B0C37">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4B0C37" w:rsidRPr="007C51CC" w:rsidRDefault="004B0C37" w:rsidP="004B0C37">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4B0C37" w:rsidRPr="00264635" w:rsidRDefault="004B0C37" w:rsidP="004B0C37">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4B0C37" w:rsidRPr="00264635" w:rsidRDefault="004B0C37" w:rsidP="004B0C37">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4B0C37" w:rsidRPr="00264635" w:rsidRDefault="004B0C37" w:rsidP="004B0C37">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4B0C37" w:rsidRDefault="004B0C37" w:rsidP="004B0C37">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4B0C37" w:rsidRPr="00264635" w:rsidRDefault="004B0C37" w:rsidP="004B0C37">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4B0C37" w:rsidRPr="007E0B31" w14:paraId="1AD3474E" w14:textId="77777777" w:rsidTr="00430791">
        <w:trPr>
          <w:cantSplit/>
        </w:trPr>
        <w:tc>
          <w:tcPr>
            <w:tcW w:w="2884" w:type="dxa"/>
          </w:tcPr>
          <w:p w14:paraId="1E287F9A" w14:textId="77777777" w:rsidR="004B0C37" w:rsidRPr="007E0B31" w:rsidRDefault="004B0C37" w:rsidP="004B0C37">
            <w:pPr>
              <w:pStyle w:val="Arial11Bold"/>
              <w:rPr>
                <w:rFonts w:cs="Arial"/>
              </w:rPr>
            </w:pPr>
            <w:r w:rsidRPr="001801CA">
              <w:rPr>
                <w:rFonts w:cs="Arial"/>
              </w:rPr>
              <w:t>CUSC</w:t>
            </w:r>
          </w:p>
        </w:tc>
        <w:tc>
          <w:tcPr>
            <w:tcW w:w="6634" w:type="dxa"/>
          </w:tcPr>
          <w:p w14:paraId="12B3E7E0" w14:textId="455B21ED"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p>
        </w:tc>
      </w:tr>
      <w:tr w:rsidR="004B0C37" w:rsidRPr="007E0B31" w14:paraId="5634AD17" w14:textId="77777777" w:rsidTr="00430791">
        <w:trPr>
          <w:cantSplit/>
        </w:trPr>
        <w:tc>
          <w:tcPr>
            <w:tcW w:w="2884" w:type="dxa"/>
          </w:tcPr>
          <w:p w14:paraId="36634764" w14:textId="77777777" w:rsidR="004B0C37" w:rsidRPr="007E0B31" w:rsidRDefault="004B0C37" w:rsidP="004B0C37">
            <w:pPr>
              <w:pStyle w:val="Arial11Bold"/>
              <w:rPr>
                <w:rFonts w:cs="Arial"/>
              </w:rPr>
            </w:pPr>
            <w:r w:rsidRPr="007E0B31">
              <w:rPr>
                <w:rFonts w:cs="Arial"/>
              </w:rPr>
              <w:t>CUSC Contract</w:t>
            </w:r>
          </w:p>
        </w:tc>
        <w:tc>
          <w:tcPr>
            <w:tcW w:w="6634" w:type="dxa"/>
          </w:tcPr>
          <w:p w14:paraId="19B688D1" w14:textId="24BAA140" w:rsidR="004B0C37" w:rsidRPr="007E0B31" w:rsidRDefault="004B0C37" w:rsidP="004B0C37">
            <w:pPr>
              <w:pStyle w:val="TableArial11"/>
              <w:rPr>
                <w:rFonts w:cs="Arial"/>
                <w:b/>
                <w:bCs/>
              </w:rPr>
            </w:pPr>
            <w:r w:rsidRPr="329F1AB0">
              <w:rPr>
                <w:rFonts w:cs="Arial"/>
              </w:rPr>
              <w:t xml:space="preserve">One or more of the following agreements as envisaged in condition E2 of </w:t>
            </w:r>
            <w:r w:rsidRPr="004E64E8">
              <w:rPr>
                <w:rFonts w:cs="Arial"/>
              </w:rPr>
              <w:t>the</w:t>
            </w:r>
            <w:r w:rsidRPr="329F1AB0">
              <w:rPr>
                <w:rFonts w:cs="Arial"/>
                <w:b/>
                <w:bCs/>
              </w:rPr>
              <w:t xml:space="preserve"> ESO Licence</w:t>
            </w:r>
            <w:r w:rsidRPr="329F1AB0">
              <w:rPr>
                <w:rFonts w:cs="Arial"/>
              </w:rPr>
              <w:t>:</w:t>
            </w:r>
          </w:p>
          <w:p w14:paraId="0AAB8A5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4B0C37" w:rsidRPr="007E0B31" w:rsidRDefault="004B0C37" w:rsidP="004B0C37">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4B0C37" w:rsidRPr="007E0B31" w14:paraId="64135752" w14:textId="77777777" w:rsidTr="00430791">
        <w:trPr>
          <w:cantSplit/>
        </w:trPr>
        <w:tc>
          <w:tcPr>
            <w:tcW w:w="2884" w:type="dxa"/>
          </w:tcPr>
          <w:p w14:paraId="3DE12D4A" w14:textId="77777777" w:rsidR="004B0C37" w:rsidRPr="007E0B31" w:rsidRDefault="004B0C37" w:rsidP="004B0C37">
            <w:pPr>
              <w:pStyle w:val="Arial11Bold"/>
              <w:rPr>
                <w:rFonts w:cs="Arial"/>
              </w:rPr>
            </w:pPr>
            <w:r w:rsidRPr="007E0B31">
              <w:rPr>
                <w:rFonts w:cs="Arial"/>
              </w:rPr>
              <w:t>CUSC Framework Agreement</w:t>
            </w:r>
          </w:p>
        </w:tc>
        <w:tc>
          <w:tcPr>
            <w:tcW w:w="6634" w:type="dxa"/>
          </w:tcPr>
          <w:p w14:paraId="029332DF" w14:textId="54315252"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r w:rsidRPr="329F1AB0">
              <w:rPr>
                <w:rFonts w:cs="Arial"/>
              </w:rPr>
              <w:t>.</w:t>
            </w:r>
          </w:p>
        </w:tc>
      </w:tr>
      <w:tr w:rsidR="004B0C37" w:rsidRPr="007E0B31" w14:paraId="06AECE7D" w14:textId="77777777" w:rsidTr="00430791">
        <w:trPr>
          <w:cantSplit/>
        </w:trPr>
        <w:tc>
          <w:tcPr>
            <w:tcW w:w="2884" w:type="dxa"/>
          </w:tcPr>
          <w:p w14:paraId="5509DB7A" w14:textId="77777777" w:rsidR="004B0C37" w:rsidRPr="007E0B31" w:rsidRDefault="004B0C37" w:rsidP="004B0C37">
            <w:pPr>
              <w:pStyle w:val="Arial11Bold"/>
              <w:rPr>
                <w:rFonts w:cs="Arial"/>
              </w:rPr>
            </w:pPr>
            <w:r w:rsidRPr="007E0B31">
              <w:rPr>
                <w:rFonts w:cs="Arial"/>
              </w:rPr>
              <w:t>CUSC Party</w:t>
            </w:r>
          </w:p>
        </w:tc>
        <w:tc>
          <w:tcPr>
            <w:tcW w:w="6634" w:type="dxa"/>
          </w:tcPr>
          <w:p w14:paraId="7635BD5F" w14:textId="3A6DDD3A" w:rsidR="004B0C37" w:rsidRPr="007E0B31" w:rsidRDefault="004B0C37" w:rsidP="004B0C37">
            <w:pPr>
              <w:pStyle w:val="TableArial11"/>
              <w:rPr>
                <w:rFonts w:cs="Arial"/>
              </w:rPr>
            </w:pPr>
            <w:r w:rsidRPr="38E6A229">
              <w:rPr>
                <w:rFonts w:cs="Arial"/>
              </w:rPr>
              <w:t xml:space="preserve">As defined in the  </w:t>
            </w:r>
            <w:r w:rsidRPr="004E64E8">
              <w:rPr>
                <w:rFonts w:cs="Arial"/>
                <w:b/>
                <w:bCs/>
              </w:rPr>
              <w:t>ESO Licence</w:t>
            </w:r>
            <w:r w:rsidRPr="38E6A229">
              <w:rPr>
                <w:rFonts w:cs="Arial"/>
              </w:rPr>
              <w:t xml:space="preserve"> and “CUSC Parties” shall be construed accordingly.</w:t>
            </w:r>
          </w:p>
        </w:tc>
      </w:tr>
      <w:tr w:rsidR="004B0C37" w:rsidRPr="007E0B31" w14:paraId="74C0FB34" w14:textId="77777777" w:rsidTr="00430791">
        <w:trPr>
          <w:cantSplit/>
        </w:trPr>
        <w:tc>
          <w:tcPr>
            <w:tcW w:w="2884" w:type="dxa"/>
          </w:tcPr>
          <w:p w14:paraId="7B345751" w14:textId="77777777" w:rsidR="004B0C37" w:rsidRPr="007E0B31" w:rsidRDefault="004B0C37" w:rsidP="004B0C37">
            <w:pPr>
              <w:pStyle w:val="Arial11Bold"/>
              <w:rPr>
                <w:rFonts w:cs="Arial"/>
              </w:rPr>
            </w:pPr>
            <w:r w:rsidRPr="007E0B31">
              <w:rPr>
                <w:rFonts w:cs="Arial"/>
              </w:rPr>
              <w:t>Customer</w:t>
            </w:r>
          </w:p>
        </w:tc>
        <w:tc>
          <w:tcPr>
            <w:tcW w:w="6634" w:type="dxa"/>
          </w:tcPr>
          <w:p w14:paraId="2206AA53" w14:textId="4F949084" w:rsidR="004B0C37" w:rsidRPr="007E0B31" w:rsidRDefault="004B0C37" w:rsidP="004B0C37">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4B0C37" w:rsidRPr="007E0B31" w14:paraId="56EA79E2" w14:textId="77777777" w:rsidTr="00430791">
        <w:trPr>
          <w:cantSplit/>
        </w:trPr>
        <w:tc>
          <w:tcPr>
            <w:tcW w:w="2884" w:type="dxa"/>
          </w:tcPr>
          <w:p w14:paraId="2A71FDEA" w14:textId="77777777" w:rsidR="004B0C37" w:rsidRPr="007E0B31" w:rsidRDefault="004B0C37" w:rsidP="004B0C37">
            <w:pPr>
              <w:pStyle w:val="Arial11Bold"/>
              <w:rPr>
                <w:rFonts w:cs="Arial"/>
              </w:rPr>
            </w:pPr>
            <w:r w:rsidRPr="007E0B31">
              <w:rPr>
                <w:rFonts w:cs="Arial"/>
              </w:rPr>
              <w:t>Customer Demand Management</w:t>
            </w:r>
          </w:p>
        </w:tc>
        <w:tc>
          <w:tcPr>
            <w:tcW w:w="6634" w:type="dxa"/>
          </w:tcPr>
          <w:p w14:paraId="7226D5F1" w14:textId="77777777" w:rsidR="004B0C37" w:rsidRPr="007E0B31" w:rsidRDefault="004B0C37" w:rsidP="004B0C37">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4B0C37" w:rsidRPr="007E0B31" w14:paraId="4707F41F" w14:textId="77777777" w:rsidTr="00430791">
        <w:trPr>
          <w:cantSplit/>
        </w:trPr>
        <w:tc>
          <w:tcPr>
            <w:tcW w:w="2884" w:type="dxa"/>
          </w:tcPr>
          <w:p w14:paraId="7C52AC56" w14:textId="77777777" w:rsidR="004B0C37" w:rsidRPr="007E0B31" w:rsidRDefault="004B0C37" w:rsidP="004B0C37">
            <w:pPr>
              <w:pStyle w:val="Arial11Bold"/>
              <w:rPr>
                <w:rFonts w:cs="Arial"/>
              </w:rPr>
            </w:pPr>
            <w:r w:rsidRPr="007E0B31">
              <w:rPr>
                <w:rFonts w:cs="Arial"/>
              </w:rPr>
              <w:t>Customer Demand Management Notification Level</w:t>
            </w:r>
          </w:p>
        </w:tc>
        <w:tc>
          <w:tcPr>
            <w:tcW w:w="6634" w:type="dxa"/>
          </w:tcPr>
          <w:p w14:paraId="0AAA6C43" w14:textId="270B9CB3"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4B0C37" w:rsidRPr="007E0B31" w14:paraId="2D1B9546" w14:textId="77777777" w:rsidTr="00430791">
        <w:trPr>
          <w:cantSplit/>
        </w:trPr>
        <w:tc>
          <w:tcPr>
            <w:tcW w:w="2884" w:type="dxa"/>
          </w:tcPr>
          <w:p w14:paraId="172D226E" w14:textId="77777777" w:rsidR="004B0C37" w:rsidRPr="007E0B31" w:rsidRDefault="004B0C37" w:rsidP="004B0C37">
            <w:pPr>
              <w:pStyle w:val="Arial11Bold"/>
              <w:rPr>
                <w:rFonts w:cs="Arial"/>
              </w:rPr>
            </w:pPr>
            <w:r w:rsidRPr="007E0B31">
              <w:rPr>
                <w:rFonts w:cs="Arial"/>
              </w:rPr>
              <w:t>Customer Generating Plant</w:t>
            </w:r>
          </w:p>
        </w:tc>
        <w:tc>
          <w:tcPr>
            <w:tcW w:w="6634" w:type="dxa"/>
          </w:tcPr>
          <w:p w14:paraId="398E8F48"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4B0C37" w:rsidRPr="00A97193" w14:paraId="5D695C49" w14:textId="77777777" w:rsidTr="00430791">
        <w:trPr>
          <w:cantSplit/>
        </w:trPr>
        <w:tc>
          <w:tcPr>
            <w:tcW w:w="2884" w:type="dxa"/>
          </w:tcPr>
          <w:p w14:paraId="461764E4" w14:textId="0AA3A88B" w:rsidR="004B0C37" w:rsidRPr="00A97193" w:rsidRDefault="004B0C37" w:rsidP="004B0C37">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4B0C37" w:rsidRPr="002510FF" w:rsidRDefault="004B0C37" w:rsidP="004B0C37">
            <w:pPr>
              <w:pStyle w:val="TableArial11"/>
              <w:rPr>
                <w:rFonts w:cs="Arial"/>
                <w:bCs/>
              </w:rPr>
            </w:pPr>
            <w:r w:rsidRPr="002510FF">
              <w:rPr>
                <w:rFonts w:cs="Arial"/>
                <w:bCs/>
              </w:rPr>
              <w:t>The ratio of the actual damping to critical damping.</w:t>
            </w:r>
          </w:p>
          <w:p w14:paraId="78B9F50E" w14:textId="77777777" w:rsidR="004B0C37" w:rsidRPr="002510FF" w:rsidRDefault="004B0C37" w:rsidP="004B0C37">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4B0C37" w:rsidRPr="002510FF" w:rsidRDefault="004B0C37" w:rsidP="004B0C37">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4B0C37" w:rsidRPr="00A97193" w:rsidRDefault="004B0C37" w:rsidP="004B0C37">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4B0C37" w:rsidRPr="007E0B31" w14:paraId="7321A935" w14:textId="77777777" w:rsidTr="00430791">
        <w:trPr>
          <w:cantSplit/>
        </w:trPr>
        <w:tc>
          <w:tcPr>
            <w:tcW w:w="2884" w:type="dxa"/>
          </w:tcPr>
          <w:p w14:paraId="6C6A7825" w14:textId="44C72974" w:rsidR="004B0C37" w:rsidRPr="006D65CB" w:rsidRDefault="004B0C37" w:rsidP="004B0C37">
            <w:pPr>
              <w:pStyle w:val="Arial11Bold"/>
              <w:rPr>
                <w:rFonts w:cs="Arial"/>
              </w:rPr>
            </w:pPr>
            <w:r w:rsidRPr="006D65CB">
              <w:rPr>
                <w:lang w:val="en-US"/>
              </w:rPr>
              <w:lastRenderedPageBreak/>
              <w:t>Data Publisher</w:t>
            </w:r>
          </w:p>
        </w:tc>
        <w:tc>
          <w:tcPr>
            <w:tcW w:w="6634" w:type="dxa"/>
          </w:tcPr>
          <w:p w14:paraId="4B901FD2" w14:textId="5BF3A4BA" w:rsidR="004B0C37" w:rsidRPr="006D65CB" w:rsidRDefault="004B0C37" w:rsidP="004B0C37">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4B0C37" w:rsidRPr="007E0B31" w14:paraId="620031EA" w14:textId="77777777" w:rsidTr="00430791">
        <w:trPr>
          <w:cantSplit/>
        </w:trPr>
        <w:tc>
          <w:tcPr>
            <w:tcW w:w="2884" w:type="dxa"/>
          </w:tcPr>
          <w:p w14:paraId="163A6949" w14:textId="77777777" w:rsidR="004B0C37" w:rsidRPr="007E0B31" w:rsidRDefault="004B0C37" w:rsidP="004B0C37">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4B0C37" w:rsidRPr="007E0B31" w14:paraId="15D1B399" w14:textId="77777777" w:rsidTr="00430791">
        <w:trPr>
          <w:cantSplit/>
        </w:trPr>
        <w:tc>
          <w:tcPr>
            <w:tcW w:w="2884" w:type="dxa"/>
          </w:tcPr>
          <w:p w14:paraId="3C87D465" w14:textId="77777777" w:rsidR="004B0C37" w:rsidRPr="007E0B31" w:rsidRDefault="004B0C37" w:rsidP="004B0C37">
            <w:pPr>
              <w:pStyle w:val="Arial11Bold"/>
              <w:rPr>
                <w:rFonts w:cs="Arial"/>
              </w:rPr>
            </w:pPr>
            <w:r w:rsidRPr="007E0B31">
              <w:rPr>
                <w:rFonts w:cs="Arial"/>
              </w:rPr>
              <w:t>Data Validation, Consistency and Defaulting Rules</w:t>
            </w:r>
          </w:p>
        </w:tc>
        <w:tc>
          <w:tcPr>
            <w:tcW w:w="6634" w:type="dxa"/>
          </w:tcPr>
          <w:p w14:paraId="41EC003B" w14:textId="23CCCE84" w:rsidR="004B0C37" w:rsidRPr="007E0B31" w:rsidRDefault="004B0C37" w:rsidP="004B0C37">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The Company’s website or upon request from </w:t>
            </w:r>
            <w:r w:rsidRPr="38E6A229">
              <w:rPr>
                <w:rFonts w:cs="Arial"/>
                <w:b/>
                <w:bCs/>
              </w:rPr>
              <w:t>The Company</w:t>
            </w:r>
            <w:r w:rsidRPr="38E6A229">
              <w:rPr>
                <w:rFonts w:cs="Arial"/>
              </w:rPr>
              <w:t>.</w:t>
            </w:r>
          </w:p>
        </w:tc>
      </w:tr>
      <w:tr w:rsidR="004B0C37" w:rsidRPr="007E0B31" w14:paraId="60B41840" w14:textId="77777777" w:rsidTr="00430791">
        <w:trPr>
          <w:cantSplit/>
        </w:trPr>
        <w:tc>
          <w:tcPr>
            <w:tcW w:w="2884" w:type="dxa"/>
          </w:tcPr>
          <w:p w14:paraId="28E3B818"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4B0C37" w:rsidRPr="007E0B31" w:rsidRDefault="004B0C37" w:rsidP="004B0C37">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4B0C37" w:rsidRPr="007E0B31" w14:paraId="76377CF1" w14:textId="77777777" w:rsidTr="00430791">
        <w:trPr>
          <w:cantSplit/>
        </w:trPr>
        <w:tc>
          <w:tcPr>
            <w:tcW w:w="2884" w:type="dxa"/>
          </w:tcPr>
          <w:p w14:paraId="78134748" w14:textId="77777777" w:rsidR="004B0C37" w:rsidRPr="007E0B31" w:rsidRDefault="004B0C37" w:rsidP="004B0C37">
            <w:pPr>
              <w:pStyle w:val="Arial11Bold"/>
              <w:rPr>
                <w:rFonts w:cs="Arial"/>
              </w:rPr>
            </w:pPr>
            <w:r w:rsidRPr="007E0B31">
              <w:rPr>
                <w:rFonts w:cs="Arial"/>
              </w:rPr>
              <w:t>DC Converter</w:t>
            </w:r>
          </w:p>
        </w:tc>
        <w:tc>
          <w:tcPr>
            <w:tcW w:w="6634" w:type="dxa"/>
          </w:tcPr>
          <w:p w14:paraId="16A294E9" w14:textId="0242A003" w:rsidR="004B0C37" w:rsidRPr="007E0B31" w:rsidRDefault="004B0C37" w:rsidP="004B0C37">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4B0C37" w:rsidRPr="007E0B31" w14:paraId="04148493" w14:textId="77777777" w:rsidTr="00430791">
        <w:trPr>
          <w:cantSplit/>
        </w:trPr>
        <w:tc>
          <w:tcPr>
            <w:tcW w:w="2884" w:type="dxa"/>
          </w:tcPr>
          <w:p w14:paraId="49C122A2" w14:textId="77777777" w:rsidR="004B0C37" w:rsidRPr="007E0B31" w:rsidRDefault="004B0C37" w:rsidP="004B0C37">
            <w:pPr>
              <w:pStyle w:val="Arial11Bold"/>
              <w:rPr>
                <w:rFonts w:cs="Arial"/>
              </w:rPr>
            </w:pPr>
            <w:r w:rsidRPr="007E0B31">
              <w:rPr>
                <w:rFonts w:cs="Arial"/>
              </w:rPr>
              <w:t>DC Converter Station</w:t>
            </w:r>
          </w:p>
        </w:tc>
        <w:tc>
          <w:tcPr>
            <w:tcW w:w="6634" w:type="dxa"/>
          </w:tcPr>
          <w:p w14:paraId="115A8F13" w14:textId="77777777"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4B0C37" w:rsidRPr="007E0B31" w:rsidRDefault="004B0C37" w:rsidP="004B0C37">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4B0C37" w:rsidRPr="007E0B31" w:rsidRDefault="004B0C37" w:rsidP="004B0C37">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4B0C37" w:rsidRPr="007E0B31" w:rsidRDefault="004B0C37" w:rsidP="004B0C37">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4B0C37" w:rsidRPr="007E0B31" w14:paraId="24609803" w14:textId="77777777" w:rsidTr="00430791">
        <w:trPr>
          <w:cantSplit/>
        </w:trPr>
        <w:tc>
          <w:tcPr>
            <w:tcW w:w="2884" w:type="dxa"/>
          </w:tcPr>
          <w:p w14:paraId="222E9D6C" w14:textId="77777777" w:rsidR="004B0C37" w:rsidRPr="007E0B31" w:rsidRDefault="004B0C37" w:rsidP="004B0C37">
            <w:pPr>
              <w:pStyle w:val="Arial11Bold"/>
              <w:rPr>
                <w:rFonts w:cs="Arial"/>
              </w:rPr>
            </w:pPr>
            <w:r w:rsidRPr="007E0B31">
              <w:rPr>
                <w:rFonts w:cs="Arial"/>
              </w:rPr>
              <w:t>DC Network</w:t>
            </w:r>
          </w:p>
        </w:tc>
        <w:tc>
          <w:tcPr>
            <w:tcW w:w="6634" w:type="dxa"/>
          </w:tcPr>
          <w:p w14:paraId="7159FD8A" w14:textId="77777777" w:rsidR="004B0C37" w:rsidRPr="007E0B31" w:rsidRDefault="004B0C37" w:rsidP="004B0C37">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4B0C37" w:rsidRPr="007E0B31" w14:paraId="63DC321A" w14:textId="77777777" w:rsidTr="00430791">
        <w:trPr>
          <w:cantSplit/>
        </w:trPr>
        <w:tc>
          <w:tcPr>
            <w:tcW w:w="2884" w:type="dxa"/>
          </w:tcPr>
          <w:p w14:paraId="28B46EC0" w14:textId="6EB233EA" w:rsidR="004B0C37" w:rsidRPr="007E0B31" w:rsidRDefault="004B0C37" w:rsidP="004B0C37">
            <w:pPr>
              <w:pStyle w:val="Arial11Bold"/>
              <w:rPr>
                <w:rFonts w:cs="Arial"/>
              </w:rPr>
            </w:pPr>
            <w:bookmarkStart w:id="26" w:name="_DV_C16"/>
            <w:r w:rsidRPr="007E0B31">
              <w:rPr>
                <w:rFonts w:cs="Arial"/>
              </w:rPr>
              <w:t>DCUSA</w:t>
            </w:r>
            <w:bookmarkEnd w:id="26"/>
          </w:p>
        </w:tc>
        <w:tc>
          <w:tcPr>
            <w:tcW w:w="6634" w:type="dxa"/>
          </w:tcPr>
          <w:p w14:paraId="2D09966A" w14:textId="77777777" w:rsidR="004B0C37" w:rsidRPr="007E0B31" w:rsidRDefault="004B0C37" w:rsidP="004B0C37">
            <w:pPr>
              <w:pStyle w:val="TableArial11"/>
              <w:rPr>
                <w:rFonts w:cs="Arial"/>
              </w:rPr>
            </w:pPr>
            <w:bookmarkStart w:id="2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7"/>
          </w:p>
        </w:tc>
      </w:tr>
      <w:tr w:rsidR="004B0C37" w:rsidRPr="007E0B31" w14:paraId="1606AF94" w14:textId="77777777" w:rsidTr="00430791">
        <w:trPr>
          <w:cantSplit/>
        </w:trPr>
        <w:tc>
          <w:tcPr>
            <w:tcW w:w="2884" w:type="dxa"/>
          </w:tcPr>
          <w:p w14:paraId="4E5CF645" w14:textId="7FE8AA42" w:rsidR="004B0C37" w:rsidRPr="007E0B31" w:rsidRDefault="004B0C37" w:rsidP="004B0C37">
            <w:pPr>
              <w:pStyle w:val="Arial11Bold"/>
              <w:rPr>
                <w:rFonts w:cs="Arial"/>
              </w:rPr>
            </w:pPr>
            <w:r>
              <w:rPr>
                <w:rFonts w:cs="Arial"/>
              </w:rPr>
              <w:t>Defence Service Provider</w:t>
            </w:r>
          </w:p>
        </w:tc>
        <w:tc>
          <w:tcPr>
            <w:tcW w:w="6634" w:type="dxa"/>
          </w:tcPr>
          <w:p w14:paraId="5F608CCE" w14:textId="100B330A" w:rsidR="004B0C37" w:rsidRPr="00457A4E" w:rsidRDefault="004B0C37" w:rsidP="004B0C37">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4B0C37" w:rsidRPr="004C6B96" w14:paraId="691395AA" w14:textId="77777777" w:rsidTr="00430791">
        <w:trPr>
          <w:cantSplit/>
        </w:trPr>
        <w:tc>
          <w:tcPr>
            <w:tcW w:w="2884" w:type="dxa"/>
          </w:tcPr>
          <w:p w14:paraId="7EE919B9" w14:textId="7E74632A" w:rsidR="004B0C37" w:rsidRPr="004C6B96" w:rsidRDefault="004B0C37" w:rsidP="004B0C37">
            <w:pPr>
              <w:pStyle w:val="Arial11Bold"/>
              <w:rPr>
                <w:rFonts w:cs="Arial"/>
              </w:rPr>
            </w:pPr>
            <w:r w:rsidRPr="002510FF">
              <w:rPr>
                <w:rFonts w:cs="Arial"/>
              </w:rPr>
              <w:t>Defined Active Damping Power</w:t>
            </w:r>
          </w:p>
        </w:tc>
        <w:tc>
          <w:tcPr>
            <w:tcW w:w="6634" w:type="dxa"/>
          </w:tcPr>
          <w:p w14:paraId="4F8CD6A7" w14:textId="541A0771" w:rsidR="004B0C37" w:rsidRPr="004C6B96" w:rsidRDefault="004B0C37" w:rsidP="004B0C37">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4B0C37" w:rsidRPr="007E0B31" w14:paraId="2FA07109" w14:textId="77777777" w:rsidTr="00430791">
        <w:trPr>
          <w:cantSplit/>
        </w:trPr>
        <w:tc>
          <w:tcPr>
            <w:tcW w:w="2884" w:type="dxa"/>
          </w:tcPr>
          <w:p w14:paraId="117B083C" w14:textId="77777777" w:rsidR="004B0C37" w:rsidRPr="007E0B31" w:rsidRDefault="004B0C37" w:rsidP="004B0C37">
            <w:pPr>
              <w:pStyle w:val="Arial11Bold"/>
              <w:rPr>
                <w:rFonts w:cs="Arial"/>
              </w:rPr>
            </w:pPr>
            <w:r w:rsidRPr="007E0B31">
              <w:rPr>
                <w:rFonts w:cs="Arial"/>
              </w:rPr>
              <w:t>De-Load</w:t>
            </w:r>
          </w:p>
        </w:tc>
        <w:tc>
          <w:tcPr>
            <w:tcW w:w="6634" w:type="dxa"/>
          </w:tcPr>
          <w:p w14:paraId="37F791C8" w14:textId="77777777" w:rsidR="004B0C37" w:rsidRPr="007E0B31" w:rsidRDefault="004B0C37" w:rsidP="004B0C37">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4B0C37" w:rsidRPr="007E0B31" w14:paraId="350F79F3" w14:textId="77777777" w:rsidTr="00430791">
        <w:trPr>
          <w:cantSplit/>
        </w:trPr>
        <w:tc>
          <w:tcPr>
            <w:tcW w:w="2884" w:type="dxa"/>
          </w:tcPr>
          <w:p w14:paraId="391D35C5" w14:textId="51014E35" w:rsidR="004B0C37" w:rsidRPr="00BF40B1" w:rsidRDefault="004B0C37" w:rsidP="004B0C37">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4B0C37" w:rsidRPr="007E0B31" w14:paraId="606CCDD6" w14:textId="77777777" w:rsidTr="00430791">
        <w:trPr>
          <w:cantSplit/>
        </w:trPr>
        <w:tc>
          <w:tcPr>
            <w:tcW w:w="2884" w:type="dxa"/>
          </w:tcPr>
          <w:p w14:paraId="2DC6202B" w14:textId="77777777" w:rsidR="004B0C37" w:rsidRPr="007E0B31" w:rsidRDefault="004B0C37" w:rsidP="004B0C37">
            <w:pPr>
              <w:pStyle w:val="Arial11Bold"/>
              <w:rPr>
                <w:rFonts w:cs="Arial"/>
              </w:rPr>
            </w:pPr>
            <w:r w:rsidRPr="007E0B31">
              <w:rPr>
                <w:rFonts w:cs="Arial"/>
              </w:rPr>
              <w:t>Demand</w:t>
            </w:r>
          </w:p>
        </w:tc>
        <w:tc>
          <w:tcPr>
            <w:tcW w:w="6634" w:type="dxa"/>
          </w:tcPr>
          <w:p w14:paraId="24CCD0A3" w14:textId="3A222D29" w:rsidR="004B0C37" w:rsidRPr="007E0B31" w:rsidRDefault="004B0C37" w:rsidP="004B0C37">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4B0C37" w:rsidRPr="007E0B31" w14:paraId="132FD5F0" w14:textId="77777777" w:rsidTr="00430791">
        <w:trPr>
          <w:cantSplit/>
        </w:trPr>
        <w:tc>
          <w:tcPr>
            <w:tcW w:w="2884" w:type="dxa"/>
          </w:tcPr>
          <w:p w14:paraId="492175AA" w14:textId="77777777" w:rsidR="004B0C37" w:rsidRPr="00D43AA4" w:rsidRDefault="004B0C37" w:rsidP="004B0C37">
            <w:pPr>
              <w:pStyle w:val="Arial11Bold"/>
              <w:rPr>
                <w:rFonts w:cs="Arial"/>
              </w:rPr>
            </w:pPr>
            <w:r w:rsidRPr="00D43AA4">
              <w:rPr>
                <w:rFonts w:cs="Arial"/>
              </w:rPr>
              <w:t>Demand Aggregation</w:t>
            </w:r>
          </w:p>
        </w:tc>
        <w:tc>
          <w:tcPr>
            <w:tcW w:w="6634" w:type="dxa"/>
          </w:tcPr>
          <w:p w14:paraId="23ABDC51" w14:textId="53C213C8" w:rsidR="004B0C37" w:rsidRPr="00D43AA4" w:rsidRDefault="004B0C37" w:rsidP="004B0C37">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4B0C37" w:rsidRPr="007E0B31" w14:paraId="447D159D" w14:textId="77777777" w:rsidTr="00430791">
        <w:trPr>
          <w:cantSplit/>
        </w:trPr>
        <w:tc>
          <w:tcPr>
            <w:tcW w:w="2884" w:type="dxa"/>
          </w:tcPr>
          <w:p w14:paraId="2D2F08BE" w14:textId="77777777" w:rsidR="004B0C37" w:rsidRPr="007E0B31" w:rsidRDefault="004B0C37" w:rsidP="004B0C37">
            <w:pPr>
              <w:pStyle w:val="Arial11Bold"/>
              <w:rPr>
                <w:rFonts w:cs="Arial"/>
              </w:rPr>
            </w:pPr>
            <w:r w:rsidRPr="007E0B31">
              <w:rPr>
                <w:rFonts w:cs="Arial"/>
              </w:rPr>
              <w:lastRenderedPageBreak/>
              <w:t>Demand Capacity</w:t>
            </w:r>
          </w:p>
        </w:tc>
        <w:tc>
          <w:tcPr>
            <w:tcW w:w="6634" w:type="dxa"/>
          </w:tcPr>
          <w:p w14:paraId="006F2F7A" w14:textId="77777777" w:rsidR="004B0C37" w:rsidRPr="007E0B31" w:rsidRDefault="004B0C37" w:rsidP="004B0C37">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4B0C37" w:rsidRPr="007E0B31" w14:paraId="73128DE2" w14:textId="77777777" w:rsidTr="00430791">
        <w:trPr>
          <w:cantSplit/>
        </w:trPr>
        <w:tc>
          <w:tcPr>
            <w:tcW w:w="2884" w:type="dxa"/>
          </w:tcPr>
          <w:p w14:paraId="0DB30E04" w14:textId="77777777" w:rsidR="004B0C37" w:rsidRPr="007E0B31" w:rsidRDefault="004B0C37" w:rsidP="004B0C37">
            <w:pPr>
              <w:pStyle w:val="Arial11Bold"/>
              <w:rPr>
                <w:rFonts w:cs="Arial"/>
              </w:rPr>
            </w:pPr>
            <w:r w:rsidRPr="007E0B31">
              <w:rPr>
                <w:rFonts w:cs="Arial"/>
              </w:rPr>
              <w:t>Demand Control</w:t>
            </w:r>
          </w:p>
        </w:tc>
        <w:tc>
          <w:tcPr>
            <w:tcW w:w="6634" w:type="dxa"/>
          </w:tcPr>
          <w:p w14:paraId="292D7690" w14:textId="77777777" w:rsidR="004B0C37" w:rsidRPr="007E0B31" w:rsidRDefault="004B0C37" w:rsidP="004B0C37">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4B0C37" w:rsidRPr="007E0B31" w:rsidRDefault="004B0C37" w:rsidP="004B0C37">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4B0C37" w:rsidRPr="007E0B31" w:rsidRDefault="004B0C37" w:rsidP="004B0C37">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4B0C37" w:rsidRPr="007E0B31" w:rsidRDefault="004B0C37" w:rsidP="004B0C37">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4B0C37" w:rsidRPr="007E0B31" w14:paraId="771D1D67" w14:textId="77777777" w:rsidTr="00430791">
        <w:trPr>
          <w:cantSplit/>
        </w:trPr>
        <w:tc>
          <w:tcPr>
            <w:tcW w:w="2884" w:type="dxa"/>
          </w:tcPr>
          <w:p w14:paraId="29DA16EE" w14:textId="77777777" w:rsidR="004B0C37" w:rsidRPr="007E0B31" w:rsidRDefault="004B0C37" w:rsidP="004B0C37">
            <w:pPr>
              <w:pStyle w:val="Arial11Bold"/>
              <w:rPr>
                <w:rFonts w:cs="Arial"/>
              </w:rPr>
            </w:pPr>
            <w:r w:rsidRPr="007E0B31">
              <w:rPr>
                <w:rFonts w:cs="Arial"/>
              </w:rPr>
              <w:t>Demand Control Notification Level</w:t>
            </w:r>
          </w:p>
        </w:tc>
        <w:tc>
          <w:tcPr>
            <w:tcW w:w="6634" w:type="dxa"/>
          </w:tcPr>
          <w:p w14:paraId="2EAE7DCE" w14:textId="4D95D84D"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4B0C37" w:rsidRPr="007E0B31" w14:paraId="7F6978BD" w14:textId="77777777" w:rsidTr="00430791">
        <w:trPr>
          <w:cantSplit/>
        </w:trPr>
        <w:tc>
          <w:tcPr>
            <w:tcW w:w="2884" w:type="dxa"/>
          </w:tcPr>
          <w:p w14:paraId="0ADFAF99" w14:textId="4EE2F7A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4B0C37" w:rsidRPr="00A87826" w:rsidRDefault="004B0C37" w:rsidP="004B0C37">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4B0C37" w:rsidRPr="007E0B31" w14:paraId="0DAA104C" w14:textId="77777777" w:rsidTr="00430791">
        <w:trPr>
          <w:cantSplit/>
        </w:trPr>
        <w:tc>
          <w:tcPr>
            <w:tcW w:w="2884" w:type="dxa"/>
          </w:tcPr>
          <w:p w14:paraId="32FDE2E4" w14:textId="6F83A7BF"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4B0C37" w:rsidRPr="007E0B31" w:rsidRDefault="004B0C37" w:rsidP="004B0C37">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4B0C37" w:rsidRPr="007E0B31" w14:paraId="3A2115E3" w14:textId="77777777" w:rsidTr="00430791">
        <w:trPr>
          <w:cantSplit/>
        </w:trPr>
        <w:tc>
          <w:tcPr>
            <w:tcW w:w="2884" w:type="dxa"/>
          </w:tcPr>
          <w:p w14:paraId="503FDDCB" w14:textId="77777777" w:rsidR="004B0C37" w:rsidRPr="007E0B31" w:rsidRDefault="004B0C37" w:rsidP="004B0C37">
            <w:pPr>
              <w:rPr>
                <w:rFonts w:cs="Arial"/>
                <w:b/>
              </w:rPr>
            </w:pPr>
            <w:r w:rsidRPr="007E0B31">
              <w:rPr>
                <w:rFonts w:cs="Arial"/>
                <w:b/>
              </w:rPr>
              <w:t>Demand Response Active Power Control</w:t>
            </w:r>
          </w:p>
          <w:p w14:paraId="3D2C98B3" w14:textId="77777777" w:rsidR="004B0C37" w:rsidRPr="007E0B31" w:rsidRDefault="004B0C37" w:rsidP="004B0C37">
            <w:pPr>
              <w:pStyle w:val="Level1Text"/>
              <w:tabs>
                <w:tab w:val="left" w:pos="0"/>
              </w:tabs>
              <w:ind w:left="0" w:firstLine="0"/>
              <w:rPr>
                <w:rFonts w:cs="Arial"/>
                <w:b/>
                <w:color w:val="auto"/>
                <w:lang w:val="en-GB"/>
              </w:rPr>
            </w:pPr>
          </w:p>
        </w:tc>
        <w:tc>
          <w:tcPr>
            <w:tcW w:w="6634" w:type="dxa"/>
          </w:tcPr>
          <w:p w14:paraId="72EAF0B4" w14:textId="674041C0" w:rsidR="004B0C37" w:rsidRPr="007E0B31" w:rsidRDefault="004B0C37" w:rsidP="004B0C37">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4B0C37" w:rsidRPr="007E0B31" w14:paraId="0D19BB11" w14:textId="77777777" w:rsidTr="00430791">
        <w:trPr>
          <w:cantSplit/>
        </w:trPr>
        <w:tc>
          <w:tcPr>
            <w:tcW w:w="2884" w:type="dxa"/>
          </w:tcPr>
          <w:p w14:paraId="19186A82" w14:textId="30F4003A" w:rsidR="004B0C37" w:rsidRPr="00D43AA4" w:rsidRDefault="004B0C37" w:rsidP="004B0C37">
            <w:pPr>
              <w:rPr>
                <w:rFonts w:cs="Arial"/>
                <w:b/>
              </w:rPr>
            </w:pPr>
            <w:r w:rsidRPr="00D43AA4">
              <w:rPr>
                <w:rFonts w:cs="Arial"/>
                <w:b/>
                <w:szCs w:val="22"/>
              </w:rPr>
              <w:t>Demand Response Provider</w:t>
            </w:r>
          </w:p>
        </w:tc>
        <w:tc>
          <w:tcPr>
            <w:tcW w:w="6634" w:type="dxa"/>
          </w:tcPr>
          <w:p w14:paraId="58BAB0B3" w14:textId="5BBA17DE" w:rsidR="004B0C37" w:rsidRPr="00D43AA4" w:rsidRDefault="004B0C37" w:rsidP="004B0C37">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4B0C37" w:rsidRPr="007E0B31" w14:paraId="6633663D" w14:textId="77777777" w:rsidTr="00430791">
        <w:trPr>
          <w:cantSplit/>
        </w:trPr>
        <w:tc>
          <w:tcPr>
            <w:tcW w:w="2884" w:type="dxa"/>
          </w:tcPr>
          <w:p w14:paraId="22517FE8" w14:textId="77777777" w:rsidR="004B0C37" w:rsidRPr="007E0B31" w:rsidRDefault="004B0C37" w:rsidP="004B0C37">
            <w:pPr>
              <w:rPr>
                <w:rFonts w:cs="Arial"/>
                <w:b/>
              </w:rPr>
            </w:pPr>
            <w:r w:rsidRPr="007E0B31">
              <w:rPr>
                <w:rFonts w:cs="Arial"/>
                <w:b/>
              </w:rPr>
              <w:t>Demand Response Reactive Power Control</w:t>
            </w:r>
          </w:p>
        </w:tc>
        <w:tc>
          <w:tcPr>
            <w:tcW w:w="6634" w:type="dxa"/>
          </w:tcPr>
          <w:p w14:paraId="2BA4A3FA" w14:textId="64E7B691" w:rsidR="004B0C37" w:rsidRPr="007E0B31" w:rsidRDefault="004B0C37" w:rsidP="004B0C37">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4B0C37" w:rsidRPr="007E0B31" w14:paraId="14822F78" w14:textId="77777777" w:rsidTr="00430791">
        <w:trPr>
          <w:cantSplit/>
        </w:trPr>
        <w:tc>
          <w:tcPr>
            <w:tcW w:w="2884" w:type="dxa"/>
          </w:tcPr>
          <w:p w14:paraId="26BC8B33" w14:textId="77777777" w:rsidR="004B0C37" w:rsidRDefault="004B0C37" w:rsidP="004B0C37">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4B0C37" w:rsidRPr="00480535" w:rsidRDefault="004B0C37" w:rsidP="004B0C37">
            <w:pPr>
              <w:rPr>
                <w:rFonts w:cs="Arial"/>
              </w:rPr>
            </w:pPr>
          </w:p>
          <w:p w14:paraId="0F59FC4D" w14:textId="77777777" w:rsidR="004B0C37" w:rsidRPr="00480535" w:rsidRDefault="004B0C37" w:rsidP="004B0C37">
            <w:pPr>
              <w:rPr>
                <w:rFonts w:cs="Arial"/>
              </w:rPr>
            </w:pPr>
          </w:p>
          <w:p w14:paraId="0D090E50" w14:textId="77777777" w:rsidR="004B0C37" w:rsidRPr="00480535" w:rsidRDefault="004B0C37" w:rsidP="004B0C37">
            <w:pPr>
              <w:rPr>
                <w:rFonts w:cs="Arial"/>
              </w:rPr>
            </w:pPr>
          </w:p>
          <w:p w14:paraId="7DD60955" w14:textId="77777777" w:rsidR="004B0C37" w:rsidRPr="00480535" w:rsidRDefault="004B0C37" w:rsidP="004B0C37">
            <w:pPr>
              <w:rPr>
                <w:rFonts w:cs="Arial"/>
              </w:rPr>
            </w:pPr>
          </w:p>
          <w:p w14:paraId="4C69458D" w14:textId="77777777" w:rsidR="004B0C37" w:rsidRPr="00480535" w:rsidRDefault="004B0C37" w:rsidP="004B0C37">
            <w:pPr>
              <w:rPr>
                <w:rFonts w:cs="Arial"/>
              </w:rPr>
            </w:pPr>
          </w:p>
          <w:p w14:paraId="32D73845" w14:textId="77777777" w:rsidR="004B0C37" w:rsidRPr="00480535" w:rsidRDefault="004B0C37" w:rsidP="004B0C37">
            <w:pPr>
              <w:rPr>
                <w:rFonts w:cs="Arial"/>
              </w:rPr>
            </w:pPr>
          </w:p>
          <w:p w14:paraId="5CE629BF" w14:textId="7D9E0949" w:rsidR="004B0C37" w:rsidRPr="00480535" w:rsidRDefault="004B0C37" w:rsidP="004B0C37">
            <w:pPr>
              <w:jc w:val="center"/>
              <w:rPr>
                <w:rFonts w:cs="Arial"/>
              </w:rPr>
            </w:pPr>
          </w:p>
        </w:tc>
        <w:tc>
          <w:tcPr>
            <w:tcW w:w="6634" w:type="dxa"/>
          </w:tcPr>
          <w:p w14:paraId="04DC5A55" w14:textId="73F1EE42" w:rsidR="004B0C37" w:rsidRPr="007E0B31" w:rsidRDefault="004B0C37" w:rsidP="004B0C37">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4B0C37" w:rsidRPr="007E0B31" w14:paraId="7A78EA4E" w14:textId="77777777" w:rsidTr="00430791">
        <w:trPr>
          <w:cantSplit/>
        </w:trPr>
        <w:tc>
          <w:tcPr>
            <w:tcW w:w="2884" w:type="dxa"/>
          </w:tcPr>
          <w:p w14:paraId="6163D819" w14:textId="10CAF025"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4B0C37" w:rsidRPr="005C20E3" w:rsidRDefault="004B0C37" w:rsidP="004B0C37">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4B0C37" w:rsidRPr="005C20E3" w:rsidRDefault="004B0C37" w:rsidP="004B0C37">
            <w:pPr>
              <w:rPr>
                <w:rFonts w:cs="Arial"/>
              </w:rPr>
            </w:pPr>
          </w:p>
          <w:p w14:paraId="2A316F87"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4B0C37" w:rsidRPr="005C20E3" w:rsidRDefault="004B0C37" w:rsidP="004B0C37">
            <w:pPr>
              <w:pStyle w:val="ListParagraph"/>
              <w:spacing w:line="240" w:lineRule="auto"/>
              <w:ind w:left="459"/>
              <w:rPr>
                <w:rFonts w:ascii="Arial" w:hAnsi="Arial" w:cs="Arial"/>
                <w:sz w:val="20"/>
                <w:szCs w:val="20"/>
              </w:rPr>
            </w:pPr>
          </w:p>
          <w:p w14:paraId="3F033E46" w14:textId="396588CB" w:rsidR="004B0C37" w:rsidRPr="005C20E3" w:rsidRDefault="004B0C37" w:rsidP="004B0C37">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4B0C37" w:rsidRPr="007E0B31" w14:paraId="069E3C1B" w14:textId="77777777" w:rsidTr="00430791">
        <w:trPr>
          <w:cantSplit/>
        </w:trPr>
        <w:tc>
          <w:tcPr>
            <w:tcW w:w="2884" w:type="dxa"/>
          </w:tcPr>
          <w:p w14:paraId="304EA547" w14:textId="517B1998" w:rsidR="004B0C37" w:rsidRPr="00B12F3A" w:rsidRDefault="004B0C37" w:rsidP="004B0C37">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4B0C37" w:rsidRPr="00A87826" w:rsidRDefault="004B0C37" w:rsidP="004B0C37">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4B0C37" w:rsidRPr="007E0B31" w14:paraId="0124F93C" w14:textId="77777777" w:rsidTr="00430791">
        <w:trPr>
          <w:cantSplit/>
        </w:trPr>
        <w:tc>
          <w:tcPr>
            <w:tcW w:w="2884" w:type="dxa"/>
          </w:tcPr>
          <w:p w14:paraId="0BC19B3D" w14:textId="77777777" w:rsidR="004B0C37" w:rsidRPr="007E0B31" w:rsidRDefault="004B0C37" w:rsidP="004B0C37">
            <w:pPr>
              <w:rPr>
                <w:rFonts w:cs="Arial"/>
                <w:b/>
              </w:rPr>
            </w:pPr>
            <w:r w:rsidRPr="007E0B31">
              <w:rPr>
                <w:rFonts w:cs="Arial"/>
                <w:b/>
              </w:rPr>
              <w:t>Demand Response System Frequency Control</w:t>
            </w:r>
          </w:p>
        </w:tc>
        <w:tc>
          <w:tcPr>
            <w:tcW w:w="6634" w:type="dxa"/>
          </w:tcPr>
          <w:p w14:paraId="1D6D3207" w14:textId="70595B0E" w:rsidR="004B0C37" w:rsidRPr="00194632" w:rsidRDefault="004B0C37" w:rsidP="004B0C37">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4B0C37" w:rsidRPr="007E0B31" w14:paraId="5C7B9A5D" w14:textId="77777777" w:rsidTr="00430791">
        <w:trPr>
          <w:cantSplit/>
        </w:trPr>
        <w:tc>
          <w:tcPr>
            <w:tcW w:w="2884" w:type="dxa"/>
          </w:tcPr>
          <w:p w14:paraId="608821CD" w14:textId="2F24A7A4" w:rsidR="004B0C37" w:rsidRPr="007E0B31" w:rsidRDefault="004B0C37" w:rsidP="004B0C37">
            <w:pPr>
              <w:rPr>
                <w:rFonts w:cs="Arial"/>
                <w:b/>
              </w:rPr>
            </w:pPr>
            <w:r w:rsidRPr="005C20E3">
              <w:rPr>
                <w:b/>
              </w:rPr>
              <w:t>Demand Response Unit Document (DRUD)</w:t>
            </w:r>
          </w:p>
        </w:tc>
        <w:tc>
          <w:tcPr>
            <w:tcW w:w="6634" w:type="dxa"/>
          </w:tcPr>
          <w:p w14:paraId="61859395" w14:textId="33B2516A" w:rsidR="004B0C37" w:rsidRPr="005C20E3" w:rsidRDefault="004B0C37" w:rsidP="004B0C37">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4B0C37" w:rsidRPr="007E0B31" w14:paraId="6E5C5A5B" w14:textId="77777777" w:rsidTr="00430791">
        <w:trPr>
          <w:cantSplit/>
        </w:trPr>
        <w:tc>
          <w:tcPr>
            <w:tcW w:w="2884" w:type="dxa"/>
          </w:tcPr>
          <w:p w14:paraId="027A193D" w14:textId="77777777" w:rsidR="004B0C37" w:rsidRPr="00194632" w:rsidRDefault="004B0C37" w:rsidP="004B0C37">
            <w:pPr>
              <w:rPr>
                <w:rFonts w:cs="Arial"/>
                <w:b/>
              </w:rPr>
            </w:pPr>
            <w:r w:rsidRPr="00194632">
              <w:rPr>
                <w:rFonts w:cs="Arial"/>
                <w:b/>
              </w:rPr>
              <w:t>Demand Response Very Fast Active Power Control</w:t>
            </w:r>
          </w:p>
        </w:tc>
        <w:tc>
          <w:tcPr>
            <w:tcW w:w="6634" w:type="dxa"/>
          </w:tcPr>
          <w:p w14:paraId="2126F39C" w14:textId="2AC93BA4" w:rsidR="004B0C37" w:rsidRPr="00194632" w:rsidRDefault="004B0C37" w:rsidP="004B0C37">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4B0C37" w:rsidRPr="007E0B31" w14:paraId="6C74BC95" w14:textId="77777777" w:rsidTr="00430791">
        <w:trPr>
          <w:cantSplit/>
        </w:trPr>
        <w:tc>
          <w:tcPr>
            <w:tcW w:w="2884" w:type="dxa"/>
          </w:tcPr>
          <w:p w14:paraId="68034CD4"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4B0C37" w:rsidRPr="00194632" w:rsidRDefault="004B0C37" w:rsidP="004B0C37">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4B0C37" w:rsidRPr="007E0B31" w14:paraId="209461B0" w14:textId="77777777" w:rsidTr="00430791">
        <w:trPr>
          <w:cantSplit/>
        </w:trPr>
        <w:tc>
          <w:tcPr>
            <w:tcW w:w="2884" w:type="dxa"/>
          </w:tcPr>
          <w:p w14:paraId="176D8046" w14:textId="5457D98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tcPr>
          <w:p w14:paraId="5EDEB360" w14:textId="31DB10C4" w:rsidR="004B0C37" w:rsidRPr="00171CD0" w:rsidRDefault="004B0C37" w:rsidP="004B0C37">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4B0C37" w:rsidRPr="007E0B31" w14:paraId="4A9CD3FB" w14:textId="77777777" w:rsidTr="00430791">
        <w:trPr>
          <w:cantSplit/>
        </w:trPr>
        <w:tc>
          <w:tcPr>
            <w:tcW w:w="2884" w:type="dxa"/>
          </w:tcPr>
          <w:p w14:paraId="55739DEF" w14:textId="77777777" w:rsidR="004B0C37" w:rsidRPr="007E0B31" w:rsidRDefault="004B0C37" w:rsidP="004B0C37">
            <w:pPr>
              <w:pStyle w:val="Arial11Bold"/>
              <w:rPr>
                <w:rFonts w:cs="Arial"/>
              </w:rPr>
            </w:pPr>
            <w:r w:rsidRPr="007E0B31">
              <w:rPr>
                <w:rFonts w:cs="Arial"/>
              </w:rPr>
              <w:t>Designed Minimum Operating Level</w:t>
            </w:r>
          </w:p>
        </w:tc>
        <w:tc>
          <w:tcPr>
            <w:tcW w:w="6634" w:type="dxa"/>
          </w:tcPr>
          <w:p w14:paraId="4F7EB2C3" w14:textId="77777777" w:rsidR="004B0C37" w:rsidRPr="007E0B31" w:rsidRDefault="004B0C37" w:rsidP="004B0C37">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4B0C37" w:rsidRPr="007E0B31" w14:paraId="6B85B224" w14:textId="77777777" w:rsidTr="00430791">
        <w:trPr>
          <w:cantSplit/>
        </w:trPr>
        <w:tc>
          <w:tcPr>
            <w:tcW w:w="2884" w:type="dxa"/>
          </w:tcPr>
          <w:p w14:paraId="7D7D28A9" w14:textId="77777777" w:rsidR="004B0C37" w:rsidRPr="007E0B31" w:rsidRDefault="004B0C37" w:rsidP="004B0C37">
            <w:pPr>
              <w:pStyle w:val="Arial11Bold"/>
              <w:rPr>
                <w:rFonts w:cs="Arial"/>
              </w:rPr>
            </w:pPr>
            <w:r w:rsidRPr="007E0B31">
              <w:rPr>
                <w:rFonts w:cs="Arial"/>
              </w:rPr>
              <w:t>De-Synchronise</w:t>
            </w:r>
          </w:p>
        </w:tc>
        <w:tc>
          <w:tcPr>
            <w:tcW w:w="6634" w:type="dxa"/>
          </w:tcPr>
          <w:p w14:paraId="458DCB7D"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4B0C37" w:rsidRPr="007E0B31" w:rsidRDefault="004B0C37" w:rsidP="004B0C37">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4B0C37" w:rsidRPr="007E0B31" w14:paraId="599051B4" w14:textId="77777777" w:rsidTr="00430791">
        <w:trPr>
          <w:cantSplit/>
        </w:trPr>
        <w:tc>
          <w:tcPr>
            <w:tcW w:w="2884" w:type="dxa"/>
          </w:tcPr>
          <w:p w14:paraId="6617788B" w14:textId="18B1BB16" w:rsidR="004B0C37" w:rsidRPr="007E0B31" w:rsidRDefault="004B0C37" w:rsidP="004B0C37">
            <w:pPr>
              <w:pStyle w:val="Arial11Bold"/>
              <w:rPr>
                <w:rFonts w:cs="Arial"/>
              </w:rPr>
            </w:pPr>
            <w:r w:rsidRPr="001006C1">
              <w:rPr>
                <w:rFonts w:cs="Arial"/>
              </w:rPr>
              <w:lastRenderedPageBreak/>
              <w:t>De-synchronised Island Procedure</w:t>
            </w:r>
          </w:p>
        </w:tc>
        <w:tc>
          <w:tcPr>
            <w:tcW w:w="6634" w:type="dxa"/>
          </w:tcPr>
          <w:p w14:paraId="2D785805" w14:textId="12FF332C" w:rsidR="004B0C37" w:rsidRPr="002A73E9" w:rsidRDefault="004B0C37" w:rsidP="004B0C37">
            <w:pPr>
              <w:pStyle w:val="TableArial11"/>
            </w:pPr>
            <w:r>
              <w:t xml:space="preserve">A formal procedure as set out in </w:t>
            </w:r>
            <w:r w:rsidRPr="00FC071A">
              <w:t>OC9.5.4</w:t>
            </w:r>
            <w:r>
              <w:t xml:space="preserve"> for the purpose of </w:t>
            </w:r>
            <w:r w:rsidRPr="008F2439">
              <w:rPr>
                <w:b/>
                <w:bCs/>
              </w:rPr>
              <w:t>Synchronising Power Islands</w:t>
            </w:r>
          </w:p>
        </w:tc>
      </w:tr>
      <w:tr w:rsidR="004B0C37" w:rsidRPr="007E0B31" w14:paraId="365BD7A7" w14:textId="77777777" w:rsidTr="00430791">
        <w:trPr>
          <w:cantSplit/>
        </w:trPr>
        <w:tc>
          <w:tcPr>
            <w:tcW w:w="2884" w:type="dxa"/>
          </w:tcPr>
          <w:p w14:paraId="027BC704" w14:textId="77777777" w:rsidR="004B0C37" w:rsidRPr="007E0B31" w:rsidRDefault="004B0C37" w:rsidP="004B0C37">
            <w:pPr>
              <w:pStyle w:val="Arial11Bold"/>
              <w:rPr>
                <w:rFonts w:cs="Arial"/>
              </w:rPr>
            </w:pPr>
            <w:r w:rsidRPr="007E0B31">
              <w:rPr>
                <w:rFonts w:cs="Arial"/>
              </w:rPr>
              <w:t>Detailed Planning Data</w:t>
            </w:r>
          </w:p>
        </w:tc>
        <w:tc>
          <w:tcPr>
            <w:tcW w:w="6634" w:type="dxa"/>
          </w:tcPr>
          <w:p w14:paraId="618E97A1" w14:textId="114F5797" w:rsidR="004B0C37" w:rsidRPr="007E0B31" w:rsidRDefault="004B0C37" w:rsidP="004B0C37">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4B0C37" w:rsidRPr="007E0B31" w14:paraId="0D8CB90A" w14:textId="77777777" w:rsidTr="00430791">
        <w:trPr>
          <w:cantSplit/>
        </w:trPr>
        <w:tc>
          <w:tcPr>
            <w:tcW w:w="2884" w:type="dxa"/>
          </w:tcPr>
          <w:p w14:paraId="7C6CFC2E" w14:textId="77777777" w:rsidR="004B0C37" w:rsidRPr="007E0B31" w:rsidRDefault="004B0C37" w:rsidP="004B0C37">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4B0C37" w:rsidRPr="007E0B31" w14:paraId="087B589C" w14:textId="77777777" w:rsidTr="00430791">
        <w:trPr>
          <w:cantSplit/>
        </w:trPr>
        <w:tc>
          <w:tcPr>
            <w:tcW w:w="2884" w:type="dxa"/>
          </w:tcPr>
          <w:p w14:paraId="6AA366E8" w14:textId="77777777" w:rsidR="004B0C37" w:rsidRPr="007E0B31" w:rsidRDefault="004B0C37" w:rsidP="004B0C37">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4B0C37" w:rsidRPr="0079139F" w14:paraId="6FA98D3A" w14:textId="77777777" w:rsidTr="00430791">
        <w:trPr>
          <w:cantSplit/>
        </w:trPr>
        <w:tc>
          <w:tcPr>
            <w:tcW w:w="2884" w:type="dxa"/>
          </w:tcPr>
          <w:p w14:paraId="640652FE" w14:textId="3306E7F6" w:rsidR="004B0C37" w:rsidRPr="0079139F" w:rsidRDefault="004B0C37" w:rsidP="004B0C37">
            <w:pPr>
              <w:pStyle w:val="Arial11Bold"/>
              <w:rPr>
                <w:rFonts w:cs="Arial"/>
              </w:rPr>
            </w:pPr>
            <w:r w:rsidRPr="0079139F">
              <w:rPr>
                <w:rFonts w:cs="Arial"/>
              </w:rPr>
              <w:t>Disconnection</w:t>
            </w:r>
          </w:p>
        </w:tc>
        <w:tc>
          <w:tcPr>
            <w:tcW w:w="6634" w:type="dxa"/>
          </w:tcPr>
          <w:p w14:paraId="61AAC738" w14:textId="2AFD8882" w:rsidR="004B0C37" w:rsidRPr="0079139F" w:rsidRDefault="004B0C37" w:rsidP="004B0C37">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4B0C37" w:rsidRPr="007E0B31" w14:paraId="6FBBB87F" w14:textId="77777777" w:rsidTr="00430791">
        <w:trPr>
          <w:cantSplit/>
        </w:trPr>
        <w:tc>
          <w:tcPr>
            <w:tcW w:w="2884" w:type="dxa"/>
          </w:tcPr>
          <w:p w14:paraId="7F0320E6" w14:textId="63B2DB1A" w:rsidR="004B0C37" w:rsidRPr="007E0B31" w:rsidRDefault="004B0C37" w:rsidP="004B0C37">
            <w:pPr>
              <w:pStyle w:val="Arial11Bold"/>
              <w:rPr>
                <w:rFonts w:cs="Arial"/>
              </w:rPr>
            </w:pPr>
            <w:r w:rsidRPr="007E0B31">
              <w:rPr>
                <w:rFonts w:cs="Arial"/>
              </w:rPr>
              <w:t>Discrimination</w:t>
            </w:r>
          </w:p>
        </w:tc>
        <w:tc>
          <w:tcPr>
            <w:tcW w:w="6634" w:type="dxa"/>
          </w:tcPr>
          <w:p w14:paraId="36121BA7" w14:textId="5F8C5E2B" w:rsidR="004B0C37" w:rsidRPr="007E0B31" w:rsidRDefault="004B0C37" w:rsidP="004B0C37">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4B0C37" w:rsidRPr="007E0B31" w14:paraId="19496D16" w14:textId="77777777" w:rsidTr="00430791">
        <w:trPr>
          <w:cantSplit/>
        </w:trPr>
        <w:tc>
          <w:tcPr>
            <w:tcW w:w="2884" w:type="dxa"/>
          </w:tcPr>
          <w:p w14:paraId="355DADE4" w14:textId="77777777" w:rsidR="004B0C37" w:rsidRPr="007E0B31" w:rsidRDefault="004B0C37" w:rsidP="004B0C37">
            <w:pPr>
              <w:pStyle w:val="Arial11Bold"/>
              <w:rPr>
                <w:rFonts w:cs="Arial"/>
              </w:rPr>
            </w:pPr>
            <w:r w:rsidRPr="007E0B31">
              <w:rPr>
                <w:rFonts w:cs="Arial"/>
              </w:rPr>
              <w:t>Disputes Resolution Procedure</w:t>
            </w:r>
          </w:p>
        </w:tc>
        <w:tc>
          <w:tcPr>
            <w:tcW w:w="6634" w:type="dxa"/>
          </w:tcPr>
          <w:p w14:paraId="65E4E59C" w14:textId="77777777" w:rsidR="004B0C37" w:rsidRPr="007E0B31" w:rsidRDefault="004B0C37" w:rsidP="004B0C37">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4B0C37" w:rsidRPr="007E0B31" w14:paraId="36D6416B" w14:textId="77777777" w:rsidTr="00430791">
        <w:trPr>
          <w:cantSplit/>
        </w:trPr>
        <w:tc>
          <w:tcPr>
            <w:tcW w:w="2884" w:type="dxa"/>
          </w:tcPr>
          <w:p w14:paraId="30EAAF8C" w14:textId="77777777" w:rsidR="004B0C37" w:rsidRPr="007E0B31" w:rsidRDefault="004B0C37" w:rsidP="004B0C37">
            <w:pPr>
              <w:pStyle w:val="Arial11Bold"/>
              <w:rPr>
                <w:rFonts w:cs="Arial"/>
              </w:rPr>
            </w:pPr>
            <w:r w:rsidRPr="007E0B31">
              <w:rPr>
                <w:rFonts w:cs="Arial"/>
              </w:rPr>
              <w:t>Distribution Code</w:t>
            </w:r>
          </w:p>
        </w:tc>
        <w:tc>
          <w:tcPr>
            <w:tcW w:w="6634" w:type="dxa"/>
          </w:tcPr>
          <w:p w14:paraId="365D5D6F" w14:textId="77777777" w:rsidR="004B0C37" w:rsidRPr="007E0B31" w:rsidRDefault="004B0C37" w:rsidP="004B0C37">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4B0C37" w:rsidRPr="007E0B31" w14:paraId="739CB720" w14:textId="77777777" w:rsidTr="00430791">
        <w:trPr>
          <w:cantSplit/>
        </w:trPr>
        <w:tc>
          <w:tcPr>
            <w:tcW w:w="2884" w:type="dxa"/>
          </w:tcPr>
          <w:p w14:paraId="527B2AC1" w14:textId="2ADD2868" w:rsidR="004B0C37" w:rsidRPr="007E0B31" w:rsidRDefault="004B0C37" w:rsidP="004B0C37">
            <w:pPr>
              <w:pStyle w:val="Arial11Bold"/>
              <w:rPr>
                <w:rFonts w:cs="Arial"/>
              </w:rPr>
            </w:pPr>
            <w:r w:rsidRPr="001006C1">
              <w:rPr>
                <w:rFonts w:cs="Arial"/>
              </w:rPr>
              <w:t>Distribution Restoration Contract</w:t>
            </w:r>
          </w:p>
        </w:tc>
        <w:tc>
          <w:tcPr>
            <w:tcW w:w="6634" w:type="dxa"/>
          </w:tcPr>
          <w:p w14:paraId="5A24143D" w14:textId="25E90453" w:rsidR="004B0C37" w:rsidRPr="007E0B31" w:rsidRDefault="004B0C37" w:rsidP="004B0C37">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4B0C37" w:rsidRPr="007E0B31" w14:paraId="5BE62B72" w14:textId="77777777" w:rsidTr="00430791">
        <w:trPr>
          <w:cantSplit/>
        </w:trPr>
        <w:tc>
          <w:tcPr>
            <w:tcW w:w="2884" w:type="dxa"/>
          </w:tcPr>
          <w:p w14:paraId="1FC85A18" w14:textId="5A69B511" w:rsidR="004B0C37" w:rsidRPr="00A14C19" w:rsidRDefault="004B0C37" w:rsidP="004B0C37">
            <w:pPr>
              <w:pStyle w:val="Arial11Bold"/>
              <w:rPr>
                <w:rFonts w:cs="Arial"/>
              </w:rPr>
            </w:pPr>
            <w:r w:rsidRPr="00A14C19">
              <w:rPr>
                <w:rFonts w:cs="Arial"/>
              </w:rPr>
              <w:t>Distribution Restoration Zone</w:t>
            </w:r>
          </w:p>
        </w:tc>
        <w:tc>
          <w:tcPr>
            <w:tcW w:w="6634" w:type="dxa"/>
          </w:tcPr>
          <w:p w14:paraId="64351CFD" w14:textId="66ADA5F0" w:rsidR="004B0C37" w:rsidRPr="00A14C19" w:rsidRDefault="004B0C37" w:rsidP="004B0C37">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4B0C37" w:rsidRPr="007E0B31" w14:paraId="1BA03D25" w14:textId="77777777" w:rsidTr="00430791">
        <w:trPr>
          <w:cantSplit/>
        </w:trPr>
        <w:tc>
          <w:tcPr>
            <w:tcW w:w="2884" w:type="dxa"/>
          </w:tcPr>
          <w:p w14:paraId="64BB3F4E" w14:textId="393AA84F" w:rsidR="004B0C37" w:rsidRPr="007E0B31" w:rsidRDefault="004B0C37" w:rsidP="004B0C37">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4B0C37" w:rsidRPr="007E0B31" w:rsidRDefault="004B0C37" w:rsidP="004B0C37">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4B0C37" w:rsidRPr="007E0B31" w14:paraId="3C6D5A41" w14:textId="77777777" w:rsidTr="00430791">
        <w:trPr>
          <w:cantSplit/>
        </w:trPr>
        <w:tc>
          <w:tcPr>
            <w:tcW w:w="2884" w:type="dxa"/>
          </w:tcPr>
          <w:p w14:paraId="1172C052" w14:textId="31D75C4B" w:rsidR="004B0C37" w:rsidRPr="007E0B31" w:rsidRDefault="004B0C37" w:rsidP="004B0C37">
            <w:pPr>
              <w:pStyle w:val="Arial11Bold"/>
              <w:rPr>
                <w:rFonts w:cs="Arial"/>
              </w:rPr>
            </w:pPr>
            <w:r w:rsidRPr="001006C1">
              <w:rPr>
                <w:rFonts w:cs="Arial"/>
              </w:rPr>
              <w:lastRenderedPageBreak/>
              <w:t>Distribution Restoration Zone Plan</w:t>
            </w:r>
          </w:p>
        </w:tc>
        <w:tc>
          <w:tcPr>
            <w:tcW w:w="6634" w:type="dxa"/>
          </w:tcPr>
          <w:p w14:paraId="5A150349" w14:textId="3C1172C4" w:rsidR="004B0C37" w:rsidRPr="00616B63" w:rsidRDefault="004B0C37" w:rsidP="004B0C37">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4B0C37" w:rsidRPr="00616B63" w:rsidRDefault="004B0C37" w:rsidP="004B0C37">
            <w:pPr>
              <w:pStyle w:val="Default"/>
              <w:jc w:val="both"/>
              <w:rPr>
                <w:sz w:val="20"/>
                <w:szCs w:val="20"/>
              </w:rPr>
            </w:pPr>
          </w:p>
          <w:p w14:paraId="7A48C91A" w14:textId="11F8115E" w:rsidR="004B0C37" w:rsidRPr="00616B63" w:rsidRDefault="004B0C37" w:rsidP="004B0C37">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4B0C37" w:rsidRPr="007E0B31" w14:paraId="231BBB49" w14:textId="77777777" w:rsidTr="00430791">
        <w:trPr>
          <w:cantSplit/>
        </w:trPr>
        <w:tc>
          <w:tcPr>
            <w:tcW w:w="2884" w:type="dxa"/>
          </w:tcPr>
          <w:p w14:paraId="54987465" w14:textId="77777777" w:rsidR="004B0C37" w:rsidRPr="007E0B31" w:rsidRDefault="004B0C37" w:rsidP="004B0C37">
            <w:pPr>
              <w:pStyle w:val="Arial11Bold"/>
              <w:rPr>
                <w:rFonts w:cs="Arial"/>
              </w:rPr>
            </w:pPr>
            <w:r w:rsidRPr="007E0B31">
              <w:rPr>
                <w:rFonts w:cs="Arial"/>
              </w:rPr>
              <w:t>Droop</w:t>
            </w:r>
          </w:p>
        </w:tc>
        <w:tc>
          <w:tcPr>
            <w:tcW w:w="6634" w:type="dxa"/>
          </w:tcPr>
          <w:p w14:paraId="77B62E50" w14:textId="1781255D" w:rsidR="004B0C37" w:rsidRPr="007E0B31" w:rsidRDefault="004B0C37" w:rsidP="004B0C37">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4B0C37" w:rsidRPr="007E0B31" w14:paraId="5843358E" w14:textId="77777777" w:rsidTr="00430791">
        <w:trPr>
          <w:cantSplit/>
        </w:trPr>
        <w:tc>
          <w:tcPr>
            <w:tcW w:w="2884" w:type="dxa"/>
          </w:tcPr>
          <w:p w14:paraId="79EC9BAF" w14:textId="77777777" w:rsidR="004B0C37" w:rsidRPr="007E0B31" w:rsidRDefault="004B0C37" w:rsidP="004B0C37">
            <w:pPr>
              <w:pStyle w:val="Arial11Bold"/>
              <w:rPr>
                <w:rFonts w:cs="Arial"/>
              </w:rPr>
            </w:pPr>
            <w:r w:rsidRPr="007E0B31">
              <w:rPr>
                <w:rFonts w:cs="Arial"/>
              </w:rPr>
              <w:t>Dynamic Parameters</w:t>
            </w:r>
          </w:p>
        </w:tc>
        <w:tc>
          <w:tcPr>
            <w:tcW w:w="6634" w:type="dxa"/>
          </w:tcPr>
          <w:p w14:paraId="051D8350"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4B0C37" w:rsidRPr="000A5CCC" w14:paraId="02BA8D47" w14:textId="77777777" w:rsidTr="00430791">
        <w:trPr>
          <w:cantSplit/>
        </w:trPr>
        <w:tc>
          <w:tcPr>
            <w:tcW w:w="2884" w:type="dxa"/>
          </w:tcPr>
          <w:p w14:paraId="279AEE49" w14:textId="5DD21B3F" w:rsidR="004B0C37" w:rsidRPr="000A5CCC" w:rsidRDefault="004B0C37" w:rsidP="004B0C37">
            <w:pPr>
              <w:pStyle w:val="Arial11Bold"/>
              <w:rPr>
                <w:rFonts w:cs="Arial"/>
              </w:rPr>
            </w:pPr>
            <w:r w:rsidRPr="002510FF">
              <w:rPr>
                <w:rFonts w:cs="Arial"/>
              </w:rPr>
              <w:t>Dynamic Reactive Compensation Equipment</w:t>
            </w:r>
          </w:p>
        </w:tc>
        <w:tc>
          <w:tcPr>
            <w:tcW w:w="6634" w:type="dxa"/>
          </w:tcPr>
          <w:p w14:paraId="7DB42348" w14:textId="606C1E72" w:rsidR="004B0C37" w:rsidRPr="000A5CCC" w:rsidRDefault="004B0C37" w:rsidP="004B0C37">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4B0C37" w:rsidRPr="000B675D" w14:paraId="4B2A5C83" w14:textId="77777777" w:rsidTr="00430791">
        <w:trPr>
          <w:cantSplit/>
        </w:trPr>
        <w:tc>
          <w:tcPr>
            <w:tcW w:w="2884" w:type="dxa"/>
          </w:tcPr>
          <w:p w14:paraId="13C94F80" w14:textId="77777777" w:rsidR="004B0C37" w:rsidRPr="000B675D" w:rsidRDefault="004B0C37" w:rsidP="004B0C37">
            <w:pPr>
              <w:pStyle w:val="Arial11Bold"/>
              <w:rPr>
                <w:rFonts w:cs="Arial"/>
              </w:rPr>
            </w:pPr>
            <w:r w:rsidRPr="000B675D">
              <w:rPr>
                <w:rFonts w:cs="Arial"/>
              </w:rPr>
              <w:t>E&amp;W Offshore Transmission System</w:t>
            </w:r>
          </w:p>
        </w:tc>
        <w:tc>
          <w:tcPr>
            <w:tcW w:w="6634" w:type="dxa"/>
          </w:tcPr>
          <w:p w14:paraId="2CFB9907" w14:textId="77777777" w:rsidR="004B0C37" w:rsidRPr="000B675D" w:rsidRDefault="004B0C37" w:rsidP="004B0C37">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4B0C37" w:rsidRPr="0079139F" w14:paraId="29063031" w14:textId="77777777" w:rsidTr="00430791">
        <w:trPr>
          <w:cantSplit/>
        </w:trPr>
        <w:tc>
          <w:tcPr>
            <w:tcW w:w="2884" w:type="dxa"/>
          </w:tcPr>
          <w:p w14:paraId="25CE097E" w14:textId="3FA3BD6F" w:rsidR="004B0C37" w:rsidRPr="0079139F" w:rsidRDefault="004B0C37" w:rsidP="004B0C37">
            <w:pPr>
              <w:pStyle w:val="Arial11Bold"/>
              <w:rPr>
                <w:rFonts w:cs="Arial"/>
              </w:rPr>
            </w:pPr>
            <w:r w:rsidRPr="0079139F">
              <w:rPr>
                <w:rFonts w:cs="Arial"/>
              </w:rPr>
              <w:t>E&amp;W Offshore Transmission Licensee</w:t>
            </w:r>
          </w:p>
        </w:tc>
        <w:tc>
          <w:tcPr>
            <w:tcW w:w="6634" w:type="dxa"/>
          </w:tcPr>
          <w:p w14:paraId="6C4EE077" w14:textId="07A71FD9" w:rsidR="004B0C37" w:rsidRPr="0079139F" w:rsidRDefault="004B0C37" w:rsidP="004B0C37">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4B0C37" w:rsidRPr="007E0B31" w14:paraId="16715855" w14:textId="77777777" w:rsidTr="00430791">
        <w:trPr>
          <w:cantSplit/>
        </w:trPr>
        <w:tc>
          <w:tcPr>
            <w:tcW w:w="2884" w:type="dxa"/>
          </w:tcPr>
          <w:p w14:paraId="491CEE12" w14:textId="278765B2" w:rsidR="004B0C37" w:rsidRPr="007E0B31" w:rsidRDefault="004B0C37" w:rsidP="004B0C37">
            <w:pPr>
              <w:pStyle w:val="Arial11Bold"/>
              <w:rPr>
                <w:rFonts w:cs="Arial"/>
              </w:rPr>
            </w:pPr>
            <w:r w:rsidRPr="007E0B31">
              <w:rPr>
                <w:rFonts w:cs="Arial"/>
              </w:rPr>
              <w:t>E&amp;W Transmission System</w:t>
            </w:r>
          </w:p>
        </w:tc>
        <w:tc>
          <w:tcPr>
            <w:tcW w:w="6634" w:type="dxa"/>
          </w:tcPr>
          <w:p w14:paraId="75E612EF" w14:textId="4088B274" w:rsidR="004B0C37" w:rsidRPr="007E0B31" w:rsidRDefault="004B0C37" w:rsidP="004B0C37">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Pr>
                <w:rFonts w:cs="Arial"/>
              </w:rPr>
              <w:t xml:space="preserve">, </w:t>
            </w:r>
            <w:r w:rsidRPr="005E6DD4">
              <w:rPr>
                <w:rFonts w:cs="Arial"/>
              </w:rPr>
              <w:t>any</w:t>
            </w:r>
            <w:r w:rsidRPr="00411C8B">
              <w:rPr>
                <w:rFonts w:cs="Arial"/>
                <w:b/>
                <w:bCs/>
              </w:rPr>
              <w:t xml:space="preserve"> Competitively Appointed Transmission Licensee’s Transmission System </w:t>
            </w:r>
            <w:r w:rsidRPr="00411C8B">
              <w:rPr>
                <w:rFonts w:cs="Arial"/>
              </w:rPr>
              <w:t>with</w:t>
            </w:r>
            <w:r w:rsidRPr="00411C8B">
              <w:rPr>
                <w:rFonts w:cs="Arial"/>
                <w:b/>
                <w:bCs/>
              </w:rPr>
              <w:t xml:space="preserve"> Plant </w:t>
            </w:r>
            <w:r w:rsidRPr="00411C8B">
              <w:rPr>
                <w:rFonts w:cs="Arial"/>
              </w:rPr>
              <w:t xml:space="preserve">and </w:t>
            </w:r>
            <w:r w:rsidRPr="00411C8B">
              <w:rPr>
                <w:rFonts w:cs="Arial"/>
                <w:b/>
                <w:bCs/>
              </w:rPr>
              <w:t>Apparatus</w:t>
            </w:r>
            <w:r w:rsidRPr="00411C8B">
              <w:rPr>
                <w:rFonts w:cs="Arial"/>
              </w:rPr>
              <w:t xml:space="preserve"> located in</w:t>
            </w:r>
            <w:r w:rsidRPr="00411C8B">
              <w:rPr>
                <w:rFonts w:cs="Arial"/>
                <w:b/>
                <w:bCs/>
              </w:rPr>
              <w:t xml:space="preserve"> NGET’s Transmission Area</w:t>
            </w:r>
            <w:r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4B0C37" w:rsidRPr="007E0B31" w14:paraId="27D19D54" w14:textId="77777777" w:rsidTr="00430791">
        <w:trPr>
          <w:cantSplit/>
        </w:trPr>
        <w:tc>
          <w:tcPr>
            <w:tcW w:w="2884" w:type="dxa"/>
          </w:tcPr>
          <w:p w14:paraId="155671F3" w14:textId="77777777" w:rsidR="004B0C37" w:rsidRPr="007E0B31" w:rsidRDefault="004B0C37" w:rsidP="004B0C37">
            <w:pPr>
              <w:pStyle w:val="Arial11Bold"/>
              <w:rPr>
                <w:rFonts w:cs="Arial"/>
              </w:rPr>
            </w:pPr>
            <w:r w:rsidRPr="007E0B31">
              <w:rPr>
                <w:rFonts w:cs="Arial"/>
              </w:rPr>
              <w:t>E&amp;W User</w:t>
            </w:r>
          </w:p>
        </w:tc>
        <w:tc>
          <w:tcPr>
            <w:tcW w:w="6634" w:type="dxa"/>
          </w:tcPr>
          <w:p w14:paraId="305E2C2E"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4B0C37" w:rsidRPr="007E0B31" w14:paraId="4EF8D946" w14:textId="77777777" w:rsidTr="00430791">
        <w:trPr>
          <w:cantSplit/>
        </w:trPr>
        <w:tc>
          <w:tcPr>
            <w:tcW w:w="2884" w:type="dxa"/>
          </w:tcPr>
          <w:p w14:paraId="2F8D7755" w14:textId="77777777" w:rsidR="004B0C37" w:rsidRPr="007E0B31" w:rsidRDefault="004B0C37" w:rsidP="004B0C37">
            <w:pPr>
              <w:pStyle w:val="Arial11Bold"/>
              <w:rPr>
                <w:rFonts w:cs="Arial"/>
              </w:rPr>
            </w:pPr>
            <w:r w:rsidRPr="007E0B31">
              <w:rPr>
                <w:rFonts w:cs="Arial"/>
              </w:rPr>
              <w:t>Earth Fault Factor</w:t>
            </w:r>
          </w:p>
        </w:tc>
        <w:tc>
          <w:tcPr>
            <w:tcW w:w="6634" w:type="dxa"/>
          </w:tcPr>
          <w:p w14:paraId="6127CD38" w14:textId="77777777" w:rsidR="004B0C37" w:rsidRPr="007E0B31" w:rsidRDefault="004B0C37" w:rsidP="004B0C37">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4B0C37" w:rsidRPr="007E0B31" w14:paraId="3ED6F9F3" w14:textId="77777777" w:rsidTr="00430791">
        <w:trPr>
          <w:cantSplit/>
        </w:trPr>
        <w:tc>
          <w:tcPr>
            <w:tcW w:w="2884" w:type="dxa"/>
          </w:tcPr>
          <w:p w14:paraId="3BB43CE7" w14:textId="77777777" w:rsidR="004B0C37" w:rsidRPr="007E0B31" w:rsidRDefault="004B0C37" w:rsidP="004B0C37">
            <w:pPr>
              <w:pStyle w:val="Arial11Bold"/>
              <w:rPr>
                <w:rFonts w:cs="Arial"/>
              </w:rPr>
            </w:pPr>
            <w:r w:rsidRPr="007E0B31">
              <w:rPr>
                <w:rFonts w:cs="Arial"/>
              </w:rPr>
              <w:lastRenderedPageBreak/>
              <w:t>Earthing</w:t>
            </w:r>
          </w:p>
        </w:tc>
        <w:tc>
          <w:tcPr>
            <w:tcW w:w="6634" w:type="dxa"/>
          </w:tcPr>
          <w:p w14:paraId="0C914808" w14:textId="77777777" w:rsidR="004B0C37" w:rsidRPr="007E0B31" w:rsidRDefault="004B0C37" w:rsidP="004B0C37">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4B0C37" w:rsidRPr="007E0B31" w14:paraId="20790EFF" w14:textId="77777777" w:rsidTr="00430791">
        <w:trPr>
          <w:cantSplit/>
        </w:trPr>
        <w:tc>
          <w:tcPr>
            <w:tcW w:w="2884" w:type="dxa"/>
          </w:tcPr>
          <w:p w14:paraId="583FA21D" w14:textId="77777777" w:rsidR="004B0C37" w:rsidRPr="007E0B31" w:rsidRDefault="004B0C37" w:rsidP="004B0C37">
            <w:pPr>
              <w:pStyle w:val="Arial11Bold"/>
              <w:rPr>
                <w:rFonts w:cs="Arial"/>
              </w:rPr>
            </w:pPr>
            <w:r w:rsidRPr="007E0B31">
              <w:rPr>
                <w:rFonts w:cs="Arial"/>
              </w:rPr>
              <w:t>Earthing Device</w:t>
            </w:r>
          </w:p>
        </w:tc>
        <w:tc>
          <w:tcPr>
            <w:tcW w:w="6634" w:type="dxa"/>
          </w:tcPr>
          <w:p w14:paraId="1C3B0D47" w14:textId="77777777" w:rsidR="004B0C37" w:rsidRPr="007E0B31" w:rsidRDefault="004B0C37" w:rsidP="004B0C37">
            <w:pPr>
              <w:pStyle w:val="TableArial11"/>
              <w:rPr>
                <w:rFonts w:cs="Arial"/>
              </w:rPr>
            </w:pPr>
            <w:r w:rsidRPr="007E0B31">
              <w:rPr>
                <w:rFonts w:cs="Arial"/>
              </w:rPr>
              <w:t>A means of providing a connection between a conductor and earth being of adequate strength and capability.</w:t>
            </w:r>
          </w:p>
        </w:tc>
      </w:tr>
      <w:tr w:rsidR="004B0C37" w:rsidRPr="007E0B31" w14:paraId="6FE62627" w14:textId="77777777" w:rsidTr="00430791">
        <w:trPr>
          <w:cantSplit/>
        </w:trPr>
        <w:tc>
          <w:tcPr>
            <w:tcW w:w="2884" w:type="dxa"/>
          </w:tcPr>
          <w:p w14:paraId="5F411AEF" w14:textId="77777777" w:rsidR="004B0C37" w:rsidRPr="007E0B31" w:rsidRDefault="004B0C37" w:rsidP="004B0C37">
            <w:pPr>
              <w:pStyle w:val="Arial11Bold"/>
              <w:rPr>
                <w:rFonts w:cs="Arial"/>
              </w:rPr>
            </w:pPr>
            <w:r w:rsidRPr="007E0B31">
              <w:rPr>
                <w:rFonts w:cs="Arial"/>
              </w:rPr>
              <w:t>Elected Panel Members</w:t>
            </w:r>
          </w:p>
        </w:tc>
        <w:tc>
          <w:tcPr>
            <w:tcW w:w="6634" w:type="dxa"/>
          </w:tcPr>
          <w:p w14:paraId="5FB33BE8" w14:textId="77777777" w:rsidR="004B0C37" w:rsidRPr="007E0B31" w:rsidRDefault="004B0C37" w:rsidP="004B0C37">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4B0C37" w:rsidRPr="007E0B31" w:rsidRDefault="004B0C37" w:rsidP="004B0C37">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4B0C37" w:rsidRPr="007E0B31" w:rsidRDefault="004B0C37" w:rsidP="004B0C37">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4B0C37" w:rsidRPr="007E0B31" w:rsidRDefault="004B0C37" w:rsidP="004B0C37">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4B0C37" w:rsidRPr="007E0B31" w:rsidRDefault="004B0C37" w:rsidP="004B0C37">
            <w:pPr>
              <w:pStyle w:val="TableArial11"/>
              <w:rPr>
                <w:rFonts w:cs="Arial"/>
              </w:rPr>
            </w:pPr>
            <w:r w:rsidRPr="007E0B31">
              <w:rPr>
                <w:rFonts w:cs="Arial"/>
              </w:rPr>
              <w:t xml:space="preserve">(d) the representatives of the </w:t>
            </w:r>
            <w:r w:rsidRPr="007E0B31">
              <w:rPr>
                <w:rFonts w:cs="Arial"/>
                <w:b/>
              </w:rPr>
              <w:t>Generators</w:t>
            </w:r>
          </w:p>
        </w:tc>
      </w:tr>
      <w:tr w:rsidR="004B0C37" w:rsidRPr="007E0B31" w14:paraId="79615CAE" w14:textId="77777777" w:rsidTr="00430791">
        <w:trPr>
          <w:cantSplit/>
        </w:trPr>
        <w:tc>
          <w:tcPr>
            <w:tcW w:w="2884" w:type="dxa"/>
          </w:tcPr>
          <w:p w14:paraId="6B5295BC" w14:textId="77777777" w:rsidR="004B0C37" w:rsidRPr="007E0B31" w:rsidRDefault="004B0C37" w:rsidP="004B0C37">
            <w:pPr>
              <w:pStyle w:val="Arial11Bold"/>
              <w:rPr>
                <w:rFonts w:cs="Arial"/>
              </w:rPr>
            </w:pPr>
            <w:r w:rsidRPr="007E0B31">
              <w:rPr>
                <w:rFonts w:cs="Arial"/>
              </w:rPr>
              <w:t>Electrical Standard</w:t>
            </w:r>
          </w:p>
        </w:tc>
        <w:tc>
          <w:tcPr>
            <w:tcW w:w="6634" w:type="dxa"/>
          </w:tcPr>
          <w:p w14:paraId="5A4738F8" w14:textId="77777777" w:rsidR="004B0C37" w:rsidRPr="007E0B31" w:rsidRDefault="004B0C37" w:rsidP="004B0C37">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4B0C37" w:rsidRPr="007E0B31" w14:paraId="77FD0811" w14:textId="77777777" w:rsidTr="00430791">
        <w:trPr>
          <w:cantSplit/>
        </w:trPr>
        <w:tc>
          <w:tcPr>
            <w:tcW w:w="2884" w:type="dxa"/>
          </w:tcPr>
          <w:p w14:paraId="7CF40496" w14:textId="51F2F0DA" w:rsidR="004B0C37" w:rsidRPr="00F6331A" w:rsidRDefault="004B0C37" w:rsidP="004B0C37">
            <w:pPr>
              <w:pStyle w:val="Arial11Bold"/>
              <w:rPr>
                <w:rFonts w:cs="Arial"/>
              </w:rPr>
            </w:pPr>
            <w:r w:rsidRPr="00F6331A">
              <w:rPr>
                <w:lang w:val="en-US"/>
              </w:rPr>
              <w:t>Electricity Balancing Regulation</w:t>
            </w:r>
          </w:p>
        </w:tc>
        <w:tc>
          <w:tcPr>
            <w:tcW w:w="6634" w:type="dxa"/>
          </w:tcPr>
          <w:p w14:paraId="3860E34E" w14:textId="35D52113" w:rsidR="004B0C37" w:rsidRPr="00F6331A" w:rsidRDefault="004B0C37" w:rsidP="004B0C37">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4B0C37" w:rsidRPr="007E0B31" w14:paraId="5FDEE14B" w14:textId="77777777" w:rsidTr="00430791">
        <w:trPr>
          <w:cantSplit/>
        </w:trPr>
        <w:tc>
          <w:tcPr>
            <w:tcW w:w="2884" w:type="dxa"/>
          </w:tcPr>
          <w:p w14:paraId="272D7034" w14:textId="77777777" w:rsidR="004B0C37" w:rsidRPr="007E0B31" w:rsidRDefault="004B0C37" w:rsidP="004B0C37">
            <w:pPr>
              <w:pStyle w:val="Arial11Bold"/>
              <w:rPr>
                <w:rFonts w:cs="Arial"/>
              </w:rPr>
            </w:pPr>
            <w:r w:rsidRPr="007E0B31">
              <w:rPr>
                <w:rFonts w:cs="Arial"/>
              </w:rPr>
              <w:t>Electricity Council</w:t>
            </w:r>
          </w:p>
        </w:tc>
        <w:tc>
          <w:tcPr>
            <w:tcW w:w="6634" w:type="dxa"/>
          </w:tcPr>
          <w:p w14:paraId="15365170" w14:textId="77777777" w:rsidR="004B0C37" w:rsidRPr="007E0B31" w:rsidRDefault="004B0C37" w:rsidP="004B0C37">
            <w:pPr>
              <w:pStyle w:val="TableArial11"/>
              <w:rPr>
                <w:rFonts w:cs="Arial"/>
              </w:rPr>
            </w:pPr>
            <w:r w:rsidRPr="007E0B31">
              <w:rPr>
                <w:rFonts w:cs="Arial"/>
              </w:rPr>
              <w:t>That body set up under the Electricity Act, 1957.</w:t>
            </w:r>
          </w:p>
        </w:tc>
      </w:tr>
      <w:tr w:rsidR="004B0C37" w:rsidRPr="007E0B31" w14:paraId="2701B422" w14:textId="77777777" w:rsidTr="00430791">
        <w:trPr>
          <w:cantSplit/>
        </w:trPr>
        <w:tc>
          <w:tcPr>
            <w:tcW w:w="2884" w:type="dxa"/>
          </w:tcPr>
          <w:p w14:paraId="0475EF83" w14:textId="77777777" w:rsidR="004B0C37" w:rsidRPr="007E0B31" w:rsidRDefault="004B0C37" w:rsidP="004B0C37">
            <w:pPr>
              <w:pStyle w:val="Arial11Bold"/>
              <w:rPr>
                <w:rFonts w:cs="Arial"/>
              </w:rPr>
            </w:pPr>
            <w:r w:rsidRPr="007E0B31">
              <w:rPr>
                <w:rFonts w:cs="Arial"/>
              </w:rPr>
              <w:t>Electricity Distribution Licence</w:t>
            </w:r>
          </w:p>
        </w:tc>
        <w:tc>
          <w:tcPr>
            <w:tcW w:w="6634" w:type="dxa"/>
          </w:tcPr>
          <w:p w14:paraId="3B723255" w14:textId="77777777" w:rsidR="004B0C37" w:rsidRPr="007E0B31" w:rsidRDefault="004B0C37" w:rsidP="004B0C37">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4B0C37" w:rsidRPr="007E0B31" w14:paraId="45591D21" w14:textId="77777777" w:rsidTr="00430791">
        <w:trPr>
          <w:cantSplit/>
        </w:trPr>
        <w:tc>
          <w:tcPr>
            <w:tcW w:w="2884" w:type="dxa"/>
          </w:tcPr>
          <w:p w14:paraId="07683A3F" w14:textId="77777777" w:rsidR="004B0C37" w:rsidRPr="007E0B31" w:rsidRDefault="004B0C37" w:rsidP="004B0C37">
            <w:pPr>
              <w:pStyle w:val="Arial11Bold"/>
              <w:rPr>
                <w:rFonts w:cs="Arial"/>
              </w:rPr>
            </w:pPr>
            <w:r w:rsidRPr="007E0B31">
              <w:rPr>
                <w:rFonts w:cs="Arial"/>
              </w:rPr>
              <w:t>Electricity Regulation</w:t>
            </w:r>
          </w:p>
        </w:tc>
        <w:tc>
          <w:tcPr>
            <w:tcW w:w="6634" w:type="dxa"/>
          </w:tcPr>
          <w:p w14:paraId="448F37B6" w14:textId="031B6CA2" w:rsidR="004B0C37" w:rsidRPr="007E0B31" w:rsidRDefault="004B0C37" w:rsidP="004B0C37">
            <w:pPr>
              <w:pStyle w:val="TableArial11"/>
              <w:rPr>
                <w:rFonts w:cs="Arial"/>
              </w:rPr>
            </w:pPr>
            <w:r w:rsidRPr="38E6A229">
              <w:rPr>
                <w:rFonts w:cs="Arial"/>
              </w:rPr>
              <w:t xml:space="preserve">As defined in the </w:t>
            </w:r>
            <w:r w:rsidRPr="38E6A229">
              <w:rPr>
                <w:rFonts w:cs="Arial"/>
                <w:b/>
                <w:bCs/>
              </w:rPr>
              <w:t xml:space="preserve"> ESO Licence.</w:t>
            </w:r>
          </w:p>
        </w:tc>
      </w:tr>
      <w:tr w:rsidR="004B0C37" w:rsidRPr="007E0B31" w14:paraId="3F1D3736" w14:textId="77777777" w:rsidTr="00430791">
        <w:trPr>
          <w:cantSplit/>
        </w:trPr>
        <w:tc>
          <w:tcPr>
            <w:tcW w:w="2884" w:type="dxa"/>
          </w:tcPr>
          <w:p w14:paraId="487F65CC" w14:textId="786CD569" w:rsidR="004B0C37" w:rsidRPr="007E0B31" w:rsidRDefault="004B0C37" w:rsidP="004B0C37">
            <w:pPr>
              <w:pStyle w:val="Arial11Bold"/>
              <w:rPr>
                <w:rFonts w:cs="Arial"/>
              </w:rPr>
            </w:pPr>
            <w:r w:rsidRPr="00DB341C">
              <w:rPr>
                <w:rFonts w:cs="Arial"/>
              </w:rPr>
              <w:t>Electricity Storage</w:t>
            </w:r>
          </w:p>
        </w:tc>
        <w:tc>
          <w:tcPr>
            <w:tcW w:w="6634" w:type="dxa"/>
          </w:tcPr>
          <w:p w14:paraId="5A71141B" w14:textId="7EEFC93F" w:rsidR="004B0C37" w:rsidRPr="007E0B31" w:rsidRDefault="004B0C37" w:rsidP="004B0C37">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4B0C37" w:rsidRPr="007E0B31" w14:paraId="71C453A5" w14:textId="77777777" w:rsidTr="00430791">
        <w:trPr>
          <w:cantSplit/>
        </w:trPr>
        <w:tc>
          <w:tcPr>
            <w:tcW w:w="2884" w:type="dxa"/>
          </w:tcPr>
          <w:p w14:paraId="0C20A181" w14:textId="2AAAF4F0" w:rsidR="004B0C37" w:rsidRPr="007E0B31" w:rsidRDefault="004B0C37" w:rsidP="004B0C37">
            <w:pPr>
              <w:pStyle w:val="Arial11Bold"/>
              <w:rPr>
                <w:rFonts w:cs="Arial"/>
              </w:rPr>
            </w:pPr>
            <w:r w:rsidRPr="00DB341C">
              <w:rPr>
                <w:rFonts w:cs="Arial"/>
              </w:rPr>
              <w:t>Electricity Storage Module</w:t>
            </w:r>
          </w:p>
        </w:tc>
        <w:tc>
          <w:tcPr>
            <w:tcW w:w="6634" w:type="dxa"/>
          </w:tcPr>
          <w:p w14:paraId="5AE08111" w14:textId="5EABFFFC" w:rsidR="004B0C37" w:rsidRPr="007E0B31" w:rsidRDefault="004B0C37" w:rsidP="004B0C37">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4B0C37" w14:paraId="54F3B6E6" w14:textId="77777777" w:rsidTr="00430791">
        <w:trPr>
          <w:cantSplit/>
        </w:trPr>
        <w:tc>
          <w:tcPr>
            <w:tcW w:w="2884" w:type="dxa"/>
          </w:tcPr>
          <w:p w14:paraId="67ACC8AD" w14:textId="116BD586" w:rsidR="004B0C37" w:rsidRDefault="004B0C37" w:rsidP="004B0C37">
            <w:pPr>
              <w:pStyle w:val="Arial11Bold"/>
              <w:rPr>
                <w:rFonts w:cs="Arial"/>
              </w:rPr>
            </w:pPr>
            <w:r w:rsidRPr="024814CE">
              <w:rPr>
                <w:rFonts w:cs="Arial"/>
              </w:rPr>
              <w:t>Electricity Storage Unit</w:t>
            </w:r>
          </w:p>
        </w:tc>
        <w:tc>
          <w:tcPr>
            <w:tcW w:w="6634" w:type="dxa"/>
          </w:tcPr>
          <w:p w14:paraId="0D3DC444" w14:textId="11F529A9" w:rsidR="004B0C37" w:rsidRPr="00207464" w:rsidRDefault="004B0C37" w:rsidP="004B0C37">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4B0C37" w:rsidRPr="007E0B31" w14:paraId="7456E88A" w14:textId="77777777" w:rsidTr="00430791">
        <w:trPr>
          <w:cantSplit/>
        </w:trPr>
        <w:tc>
          <w:tcPr>
            <w:tcW w:w="2884" w:type="dxa"/>
          </w:tcPr>
          <w:p w14:paraId="2944497F" w14:textId="77777777" w:rsidR="004B0C37" w:rsidRPr="007E0B31" w:rsidRDefault="004B0C37" w:rsidP="004B0C37">
            <w:pPr>
              <w:pStyle w:val="Arial11Bold"/>
              <w:rPr>
                <w:rFonts w:cs="Arial"/>
              </w:rPr>
            </w:pPr>
            <w:r w:rsidRPr="007E0B31">
              <w:rPr>
                <w:rFonts w:cs="Arial"/>
              </w:rPr>
              <w:t>Electricity Supply Licence</w:t>
            </w:r>
          </w:p>
        </w:tc>
        <w:tc>
          <w:tcPr>
            <w:tcW w:w="6634" w:type="dxa"/>
          </w:tcPr>
          <w:p w14:paraId="3BC449FB" w14:textId="77777777" w:rsidR="004B0C37" w:rsidRPr="007E0B31" w:rsidRDefault="004B0C37" w:rsidP="004B0C37">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4B0C37" w14:paraId="6BCE5401" w14:textId="77777777" w:rsidTr="00430791">
        <w:trPr>
          <w:cantSplit/>
          <w:trHeight w:val="300"/>
        </w:trPr>
        <w:tc>
          <w:tcPr>
            <w:tcW w:w="2884" w:type="dxa"/>
          </w:tcPr>
          <w:p w14:paraId="39685164" w14:textId="34E43844" w:rsidR="004B0C37" w:rsidRDefault="004B0C37" w:rsidP="004B0C37">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04B0C37" w:rsidRDefault="004B0C37" w:rsidP="004B0C37">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4B0C37" w:rsidRPr="007E0B31" w14:paraId="2AA8471F" w14:textId="77777777" w:rsidTr="00430791">
        <w:trPr>
          <w:cantSplit/>
        </w:trPr>
        <w:tc>
          <w:tcPr>
            <w:tcW w:w="2884" w:type="dxa"/>
          </w:tcPr>
          <w:p w14:paraId="3F9A68DC" w14:textId="70EA4980" w:rsidR="004B0C37" w:rsidRPr="007E0B31" w:rsidRDefault="004B0C37" w:rsidP="004B0C37">
            <w:pPr>
              <w:pStyle w:val="Arial11Bold"/>
              <w:rPr>
                <w:rFonts w:cs="Arial"/>
              </w:rPr>
            </w:pPr>
            <w:r>
              <w:rPr>
                <w:rFonts w:cs="Arial"/>
              </w:rPr>
              <w:t>Electricity System Restoration Standard</w:t>
            </w:r>
          </w:p>
        </w:tc>
        <w:tc>
          <w:tcPr>
            <w:tcW w:w="6634" w:type="dxa"/>
          </w:tcPr>
          <w:p w14:paraId="21B5A17B" w14:textId="413F3DCB" w:rsidR="004B0C37" w:rsidRPr="007E0B31" w:rsidRDefault="004B0C37" w:rsidP="004B0C37">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4B0C37" w14:paraId="3D099364" w14:textId="77777777" w:rsidTr="00430791">
        <w:trPr>
          <w:cantSplit/>
          <w:trHeight w:val="300"/>
        </w:trPr>
        <w:tc>
          <w:tcPr>
            <w:tcW w:w="2884" w:type="dxa"/>
          </w:tcPr>
          <w:p w14:paraId="0EF67118" w14:textId="601C9E4C" w:rsidR="004B0C37" w:rsidRDefault="004B0C37" w:rsidP="004B0C37">
            <w:pPr>
              <w:pStyle w:val="Arial11Bold"/>
              <w:rPr>
                <w:rFonts w:cs="Arial"/>
              </w:rPr>
            </w:pPr>
            <w:r w:rsidRPr="38E6A229">
              <w:rPr>
                <w:rFonts w:cs="Arial"/>
              </w:rPr>
              <w:t>Electricity Ten Year Statement</w:t>
            </w:r>
          </w:p>
        </w:tc>
        <w:tc>
          <w:tcPr>
            <w:tcW w:w="6634" w:type="dxa"/>
          </w:tcPr>
          <w:p w14:paraId="5FC5FE4E" w14:textId="51DEFCB3" w:rsidR="004B0C37" w:rsidRDefault="004B0C37" w:rsidP="004B0C37">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4B0C37" w:rsidRPr="007E0B31" w14:paraId="383B22BD" w14:textId="77777777" w:rsidTr="00430791">
        <w:trPr>
          <w:cantSplit/>
        </w:trPr>
        <w:tc>
          <w:tcPr>
            <w:tcW w:w="2884" w:type="dxa"/>
          </w:tcPr>
          <w:p w14:paraId="4523E57A" w14:textId="77777777" w:rsidR="004B0C37" w:rsidRPr="007E0B31" w:rsidRDefault="004B0C37" w:rsidP="004B0C37">
            <w:pPr>
              <w:pStyle w:val="Arial11Bold"/>
              <w:rPr>
                <w:rFonts w:cs="Arial"/>
              </w:rPr>
            </w:pPr>
            <w:r w:rsidRPr="007E0B31">
              <w:rPr>
                <w:rFonts w:cs="Arial"/>
              </w:rPr>
              <w:t>Electromagnetic Compatibility Level</w:t>
            </w:r>
          </w:p>
        </w:tc>
        <w:tc>
          <w:tcPr>
            <w:tcW w:w="6634" w:type="dxa"/>
          </w:tcPr>
          <w:p w14:paraId="0D27502A" w14:textId="4D35DCA2" w:rsidR="004B0C37" w:rsidRPr="007E0B31" w:rsidRDefault="004B0C37" w:rsidP="004B0C37">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4B0C37" w:rsidRPr="00045E74" w14:paraId="4C43C0AF" w14:textId="77777777" w:rsidTr="00430791">
        <w:trPr>
          <w:cantSplit/>
        </w:trPr>
        <w:tc>
          <w:tcPr>
            <w:tcW w:w="2884" w:type="dxa"/>
          </w:tcPr>
          <w:p w14:paraId="6965C03B" w14:textId="52FAFDF4" w:rsidR="004B0C37" w:rsidRPr="002510FF" w:rsidRDefault="004B0C37" w:rsidP="004B0C37">
            <w:pPr>
              <w:pStyle w:val="Arial11Bold"/>
              <w:rPr>
                <w:rFonts w:cs="Arial"/>
              </w:rPr>
            </w:pPr>
            <w:r>
              <w:rPr>
                <w:rFonts w:cs="Arial"/>
              </w:rPr>
              <w:t>Electronic Communication Platform</w:t>
            </w:r>
          </w:p>
        </w:tc>
        <w:tc>
          <w:tcPr>
            <w:tcW w:w="6634" w:type="dxa"/>
          </w:tcPr>
          <w:p w14:paraId="7F8C8127" w14:textId="677FE27D" w:rsidR="004B0C37" w:rsidRPr="002510FF" w:rsidRDefault="004B0C37" w:rsidP="004B0C37">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4B0C37" w:rsidRPr="00045E74" w14:paraId="7C353F29" w14:textId="77777777" w:rsidTr="00430791">
        <w:trPr>
          <w:cantSplit/>
        </w:trPr>
        <w:tc>
          <w:tcPr>
            <w:tcW w:w="2884" w:type="dxa"/>
          </w:tcPr>
          <w:p w14:paraId="20946F4B" w14:textId="4E1A3AC5" w:rsidR="004B0C37" w:rsidRPr="00045E74" w:rsidRDefault="004B0C37" w:rsidP="004B0C37">
            <w:pPr>
              <w:pStyle w:val="Arial11Bold"/>
              <w:rPr>
                <w:rFonts w:cs="Arial"/>
              </w:rPr>
            </w:pPr>
            <w:r w:rsidRPr="002510FF">
              <w:rPr>
                <w:rFonts w:cs="Arial"/>
              </w:rPr>
              <w:t>Electronic Power Converter</w:t>
            </w:r>
          </w:p>
        </w:tc>
        <w:tc>
          <w:tcPr>
            <w:tcW w:w="6634" w:type="dxa"/>
          </w:tcPr>
          <w:p w14:paraId="797E454B" w14:textId="635AEA5C" w:rsidR="004B0C37" w:rsidRPr="00045E74" w:rsidRDefault="004B0C37" w:rsidP="004B0C37">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4B0C37" w:rsidRPr="007E0B31" w14:paraId="78630B68" w14:textId="77777777" w:rsidTr="00430791">
        <w:trPr>
          <w:cantSplit/>
        </w:trPr>
        <w:tc>
          <w:tcPr>
            <w:tcW w:w="2884" w:type="dxa"/>
          </w:tcPr>
          <w:p w14:paraId="4FB09170" w14:textId="77777777" w:rsidR="004B0C37" w:rsidRPr="007E0B31" w:rsidRDefault="004B0C37" w:rsidP="004B0C37">
            <w:pPr>
              <w:pStyle w:val="Arial11Bold"/>
              <w:rPr>
                <w:rFonts w:cs="Arial"/>
              </w:rPr>
            </w:pPr>
            <w:r w:rsidRPr="007E0B31">
              <w:rPr>
                <w:rFonts w:cs="Arial"/>
              </w:rPr>
              <w:t>Embedded</w:t>
            </w:r>
          </w:p>
        </w:tc>
        <w:tc>
          <w:tcPr>
            <w:tcW w:w="6634" w:type="dxa"/>
          </w:tcPr>
          <w:p w14:paraId="43C85B4A" w14:textId="477FDA09" w:rsidR="004B0C37" w:rsidRPr="007E0B31" w:rsidRDefault="004B0C37" w:rsidP="004B0C37">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4B0C37" w:rsidRPr="007E0B31" w14:paraId="7BE66195" w14:textId="77777777" w:rsidTr="00430791">
        <w:trPr>
          <w:cantSplit/>
        </w:trPr>
        <w:tc>
          <w:tcPr>
            <w:tcW w:w="2884" w:type="dxa"/>
          </w:tcPr>
          <w:p w14:paraId="0AB999B5" w14:textId="77777777" w:rsidR="004B0C37" w:rsidRPr="007E0B31" w:rsidRDefault="004B0C37" w:rsidP="004B0C37">
            <w:pPr>
              <w:pStyle w:val="Arial11Bold"/>
              <w:rPr>
                <w:rFonts w:cs="Arial"/>
              </w:rPr>
            </w:pPr>
            <w:r w:rsidRPr="007E0B31">
              <w:rPr>
                <w:rFonts w:cs="Arial"/>
              </w:rPr>
              <w:t>Embedded Development</w:t>
            </w:r>
          </w:p>
        </w:tc>
        <w:tc>
          <w:tcPr>
            <w:tcW w:w="6634" w:type="dxa"/>
          </w:tcPr>
          <w:p w14:paraId="0D4A7139" w14:textId="54525408" w:rsidR="004B0C37" w:rsidRPr="007E0B31" w:rsidRDefault="004B0C37" w:rsidP="004B0C37">
            <w:pPr>
              <w:pStyle w:val="TableArial11"/>
              <w:rPr>
                <w:rFonts w:cs="Arial"/>
              </w:rPr>
            </w:pPr>
            <w:r w:rsidRPr="007E0B31">
              <w:rPr>
                <w:rFonts w:cs="Arial"/>
              </w:rPr>
              <w:t>Has the meaning set out in PC.4.4.3(a)</w:t>
            </w:r>
            <w:r>
              <w:rPr>
                <w:rFonts w:cs="Arial"/>
              </w:rPr>
              <w:t>.</w:t>
            </w:r>
          </w:p>
        </w:tc>
      </w:tr>
      <w:tr w:rsidR="004B0C37" w:rsidRPr="007E0B31" w14:paraId="324AF804" w14:textId="77777777" w:rsidTr="00430791">
        <w:trPr>
          <w:cantSplit/>
        </w:trPr>
        <w:tc>
          <w:tcPr>
            <w:tcW w:w="2884" w:type="dxa"/>
          </w:tcPr>
          <w:p w14:paraId="503A9514" w14:textId="77777777" w:rsidR="004B0C37" w:rsidRPr="007E0B31" w:rsidRDefault="004B0C37" w:rsidP="004B0C37">
            <w:pPr>
              <w:pStyle w:val="Arial11Bold"/>
              <w:rPr>
                <w:rFonts w:cs="Arial"/>
              </w:rPr>
            </w:pPr>
            <w:r w:rsidRPr="007E0B31">
              <w:rPr>
                <w:rFonts w:cs="Arial"/>
              </w:rPr>
              <w:t>Embedded Development Agreement</w:t>
            </w:r>
          </w:p>
        </w:tc>
        <w:tc>
          <w:tcPr>
            <w:tcW w:w="6634" w:type="dxa"/>
          </w:tcPr>
          <w:p w14:paraId="7275F528" w14:textId="77777777" w:rsidR="004B0C37" w:rsidRPr="007E0B31" w:rsidRDefault="004B0C37" w:rsidP="004B0C37">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4B0C37" w:rsidRPr="007E0B31" w14:paraId="76FDE784" w14:textId="77777777" w:rsidTr="00430791">
        <w:trPr>
          <w:cantSplit/>
        </w:trPr>
        <w:tc>
          <w:tcPr>
            <w:tcW w:w="2884" w:type="dxa"/>
          </w:tcPr>
          <w:p w14:paraId="067A8F97" w14:textId="4D591BE2" w:rsidR="004B0C37" w:rsidRPr="009D0E56" w:rsidRDefault="004B0C37" w:rsidP="004B0C37">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4B0C37" w:rsidRPr="004161F0" w:rsidRDefault="004B0C37" w:rsidP="004B0C37">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4B0C37" w:rsidRPr="004161F0" w:rsidRDefault="004B0C37" w:rsidP="004B0C37">
            <w:pPr>
              <w:pStyle w:val="paragraph"/>
              <w:spacing w:before="0" w:beforeAutospacing="0" w:after="0" w:afterAutospacing="0"/>
              <w:ind w:left="45"/>
              <w:textAlignment w:val="baseline"/>
              <w:rPr>
                <w:rFonts w:ascii="Arial" w:hAnsi="Arial" w:cs="Arial"/>
                <w:sz w:val="20"/>
                <w:szCs w:val="20"/>
              </w:rPr>
            </w:pPr>
          </w:p>
          <w:p w14:paraId="077319CF" w14:textId="77777777" w:rsidR="004B0C37" w:rsidRPr="004161F0" w:rsidRDefault="004B0C37" w:rsidP="004B0C37">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4B0C37" w:rsidRPr="004161F0" w:rsidRDefault="004B0C37" w:rsidP="004B0C37">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4B0C37" w:rsidRPr="007E0B31" w14:paraId="00288AB3" w14:textId="77777777" w:rsidTr="00430791">
        <w:trPr>
          <w:cantSplit/>
        </w:trPr>
        <w:tc>
          <w:tcPr>
            <w:tcW w:w="2884" w:type="dxa"/>
          </w:tcPr>
          <w:p w14:paraId="55688B36" w14:textId="0C025310" w:rsidR="004B0C37" w:rsidRPr="007E0B31" w:rsidRDefault="004B0C37" w:rsidP="004B0C37">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4B0C37" w:rsidRPr="007E0B31" w:rsidRDefault="004B0C37" w:rsidP="004B0C37">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4B0C37" w:rsidRPr="007E0B31" w14:paraId="2DAED564" w14:textId="77777777" w:rsidTr="00430791">
        <w:trPr>
          <w:cantSplit/>
        </w:trPr>
        <w:tc>
          <w:tcPr>
            <w:tcW w:w="2884" w:type="dxa"/>
          </w:tcPr>
          <w:p w14:paraId="01198E4B" w14:textId="77777777" w:rsidR="004B0C37" w:rsidRPr="007E0B31" w:rsidRDefault="004B0C37" w:rsidP="004B0C37">
            <w:pPr>
              <w:pStyle w:val="Arial11Bold"/>
              <w:rPr>
                <w:rFonts w:cs="Arial"/>
              </w:rPr>
            </w:pPr>
            <w:r w:rsidRPr="007E0B31">
              <w:rPr>
                <w:rFonts w:cs="Arial"/>
              </w:rPr>
              <w:t>Embedded Person</w:t>
            </w:r>
          </w:p>
        </w:tc>
        <w:tc>
          <w:tcPr>
            <w:tcW w:w="6634" w:type="dxa"/>
          </w:tcPr>
          <w:p w14:paraId="4C7488BF" w14:textId="77777777" w:rsidR="004B0C37" w:rsidRPr="007E0B31" w:rsidRDefault="004B0C37" w:rsidP="004B0C37">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4B0C37" w:rsidRPr="007E0B31" w14:paraId="1456BAF8" w14:textId="77777777" w:rsidTr="00430791">
        <w:trPr>
          <w:cantSplit/>
        </w:trPr>
        <w:tc>
          <w:tcPr>
            <w:tcW w:w="2884" w:type="dxa"/>
          </w:tcPr>
          <w:p w14:paraId="273D1FA4" w14:textId="77777777" w:rsidR="004B0C37" w:rsidRPr="007E0B31" w:rsidRDefault="004B0C37" w:rsidP="004B0C37">
            <w:pPr>
              <w:pStyle w:val="Arial11Bold"/>
              <w:rPr>
                <w:rFonts w:cs="Arial"/>
              </w:rPr>
            </w:pPr>
            <w:r w:rsidRPr="007E0B31">
              <w:rPr>
                <w:rFonts w:cs="Arial"/>
              </w:rPr>
              <w:t>Emergency Deenergisation Instruction</w:t>
            </w:r>
          </w:p>
        </w:tc>
        <w:tc>
          <w:tcPr>
            <w:tcW w:w="6634" w:type="dxa"/>
          </w:tcPr>
          <w:p w14:paraId="6EF3A6E6" w14:textId="50832DA9" w:rsidR="004B0C37" w:rsidRPr="007E0B31" w:rsidRDefault="004B0C37" w:rsidP="004B0C37">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4B0C37" w:rsidRPr="007E0B31" w14:paraId="309DF515" w14:textId="77777777" w:rsidTr="00430791">
        <w:trPr>
          <w:cantSplit/>
        </w:trPr>
        <w:tc>
          <w:tcPr>
            <w:tcW w:w="2884" w:type="dxa"/>
          </w:tcPr>
          <w:p w14:paraId="5E4F87D8" w14:textId="77777777" w:rsidR="004B0C37" w:rsidRPr="007E0B31" w:rsidRDefault="004B0C37" w:rsidP="004B0C37">
            <w:pPr>
              <w:pStyle w:val="Arial11Bold"/>
              <w:rPr>
                <w:rFonts w:cs="Arial"/>
              </w:rPr>
            </w:pPr>
            <w:r w:rsidRPr="007E0B31">
              <w:rPr>
                <w:rFonts w:cs="Arial"/>
              </w:rPr>
              <w:lastRenderedPageBreak/>
              <w:t>Emergency Instruction</w:t>
            </w:r>
          </w:p>
        </w:tc>
        <w:tc>
          <w:tcPr>
            <w:tcW w:w="6634" w:type="dxa"/>
          </w:tcPr>
          <w:p w14:paraId="2C1B5BD0" w14:textId="3A6BD19D" w:rsidR="004B0C37" w:rsidRPr="007E0B31" w:rsidRDefault="004B0C37" w:rsidP="004B0C37">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4B0C37" w:rsidRPr="007E0B31" w14:paraId="0B7E24DC" w14:textId="77777777" w:rsidTr="00430791">
        <w:trPr>
          <w:cantSplit/>
        </w:trPr>
        <w:tc>
          <w:tcPr>
            <w:tcW w:w="2884" w:type="dxa"/>
          </w:tcPr>
          <w:p w14:paraId="36CFFB26" w14:textId="77777777" w:rsidR="004B0C37" w:rsidRPr="007E0B31" w:rsidRDefault="004B0C37" w:rsidP="004B0C37">
            <w:pPr>
              <w:pStyle w:val="Arial11Bold"/>
              <w:rPr>
                <w:rFonts w:cs="Arial"/>
              </w:rPr>
            </w:pPr>
            <w:r w:rsidRPr="007E0B31">
              <w:rPr>
                <w:rFonts w:cs="Arial"/>
              </w:rPr>
              <w:t>EMR Administrative Parties</w:t>
            </w:r>
          </w:p>
        </w:tc>
        <w:tc>
          <w:tcPr>
            <w:tcW w:w="6634" w:type="dxa"/>
          </w:tcPr>
          <w:p w14:paraId="63E2B672" w14:textId="77777777" w:rsidR="004B0C37" w:rsidRPr="007E0B31" w:rsidRDefault="004B0C37" w:rsidP="004B0C37">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4B0C37" w:rsidRPr="007E0B31" w14:paraId="1177F5BF" w14:textId="77777777" w:rsidTr="00430791">
        <w:trPr>
          <w:cantSplit/>
        </w:trPr>
        <w:tc>
          <w:tcPr>
            <w:tcW w:w="2884" w:type="dxa"/>
          </w:tcPr>
          <w:p w14:paraId="0158BF8D" w14:textId="77777777" w:rsidR="004B0C37" w:rsidRPr="007E0B31" w:rsidRDefault="004B0C37" w:rsidP="004B0C37">
            <w:pPr>
              <w:pStyle w:val="Arial11Bold"/>
              <w:rPr>
                <w:rFonts w:cs="Arial"/>
              </w:rPr>
            </w:pPr>
            <w:r w:rsidRPr="007E0B31">
              <w:rPr>
                <w:rFonts w:cs="Arial"/>
              </w:rPr>
              <w:t>EMR Documents</w:t>
            </w:r>
          </w:p>
        </w:tc>
        <w:tc>
          <w:tcPr>
            <w:tcW w:w="6634" w:type="dxa"/>
          </w:tcPr>
          <w:p w14:paraId="44B93D78" w14:textId="77777777" w:rsidR="004B0C37" w:rsidRPr="007E0B31" w:rsidRDefault="004B0C37" w:rsidP="004B0C37">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4B0C37" w:rsidRPr="007E0B31" w14:paraId="3F49DD85" w14:textId="77777777" w:rsidTr="00430791">
        <w:trPr>
          <w:cantSplit/>
        </w:trPr>
        <w:tc>
          <w:tcPr>
            <w:tcW w:w="2884" w:type="dxa"/>
          </w:tcPr>
          <w:p w14:paraId="421B5476" w14:textId="77777777" w:rsidR="004B0C37" w:rsidRPr="007E0B31" w:rsidRDefault="004B0C37" w:rsidP="004B0C37">
            <w:pPr>
              <w:pStyle w:val="Arial11Bold"/>
              <w:rPr>
                <w:rFonts w:cs="Arial"/>
              </w:rPr>
            </w:pPr>
            <w:r w:rsidRPr="007E0B31">
              <w:rPr>
                <w:rFonts w:cs="Arial"/>
              </w:rPr>
              <w:t>EMR Functions</w:t>
            </w:r>
          </w:p>
        </w:tc>
        <w:tc>
          <w:tcPr>
            <w:tcW w:w="6634" w:type="dxa"/>
          </w:tcPr>
          <w:p w14:paraId="2D8415ED" w14:textId="77777777" w:rsidR="004B0C37" w:rsidRPr="007E0B31" w:rsidRDefault="004B0C37" w:rsidP="004B0C37">
            <w:pPr>
              <w:pStyle w:val="TableArial11"/>
              <w:rPr>
                <w:rFonts w:cs="Arial"/>
              </w:rPr>
            </w:pPr>
            <w:r w:rsidRPr="007E0B31">
              <w:rPr>
                <w:rFonts w:cs="Arial"/>
              </w:rPr>
              <w:t>Has the meaning given to “EMR functions” in Chapter 5 of Part 2 of the Energy Act 2013.</w:t>
            </w:r>
          </w:p>
        </w:tc>
      </w:tr>
      <w:tr w:rsidR="004B0C37" w:rsidRPr="007E0B31" w14:paraId="02A6FBDC" w14:textId="77777777" w:rsidTr="00430791">
        <w:trPr>
          <w:cantSplit/>
        </w:trPr>
        <w:tc>
          <w:tcPr>
            <w:tcW w:w="2884" w:type="dxa"/>
          </w:tcPr>
          <w:p w14:paraId="0FC4088B" w14:textId="77777777" w:rsidR="004B0C37" w:rsidRPr="007E0B31" w:rsidRDefault="004B0C37" w:rsidP="004B0C37">
            <w:pPr>
              <w:pStyle w:val="Arial11Bold"/>
              <w:rPr>
                <w:rFonts w:cs="Arial"/>
              </w:rPr>
            </w:pPr>
            <w:r w:rsidRPr="007E0B31">
              <w:rPr>
                <w:rFonts w:cs="Arial"/>
              </w:rPr>
              <w:t>Engineering Recommendations</w:t>
            </w:r>
          </w:p>
        </w:tc>
        <w:tc>
          <w:tcPr>
            <w:tcW w:w="6634" w:type="dxa"/>
          </w:tcPr>
          <w:p w14:paraId="6E886C13" w14:textId="77777777" w:rsidR="004B0C37" w:rsidRPr="007E0B31" w:rsidRDefault="004B0C37" w:rsidP="004B0C37">
            <w:pPr>
              <w:pStyle w:val="TableArial11"/>
              <w:rPr>
                <w:rFonts w:cs="Arial"/>
              </w:rPr>
            </w:pPr>
            <w:r w:rsidRPr="007E0B31">
              <w:rPr>
                <w:rFonts w:cs="Arial"/>
              </w:rPr>
              <w:t>The documents referred to as such and issued by the Energy Networks Association or the former Electricity Council.</w:t>
            </w:r>
          </w:p>
        </w:tc>
      </w:tr>
      <w:tr w:rsidR="004B0C37" w:rsidRPr="007E0B31" w14:paraId="19BABE29" w14:textId="77777777" w:rsidTr="00430791">
        <w:trPr>
          <w:cantSplit/>
        </w:trPr>
        <w:tc>
          <w:tcPr>
            <w:tcW w:w="2884" w:type="dxa"/>
          </w:tcPr>
          <w:p w14:paraId="552734E6" w14:textId="1545D5FD" w:rsidR="004B0C37" w:rsidRPr="007E0B31" w:rsidRDefault="004B0C37" w:rsidP="004B0C37">
            <w:pPr>
              <w:pStyle w:val="Arial11Bold"/>
              <w:rPr>
                <w:rFonts w:cs="Arial"/>
              </w:rPr>
            </w:pPr>
            <w:r>
              <w:rPr>
                <w:rFonts w:cs="Arial"/>
              </w:rPr>
              <w:t>Engineering Recommendation G5</w:t>
            </w:r>
          </w:p>
        </w:tc>
        <w:tc>
          <w:tcPr>
            <w:tcW w:w="6634" w:type="dxa"/>
          </w:tcPr>
          <w:p w14:paraId="5C25304C" w14:textId="5C9C6EBC" w:rsidR="004B0C37" w:rsidRPr="007E0B31" w:rsidRDefault="004B0C37" w:rsidP="004B0C37">
            <w:pPr>
              <w:pStyle w:val="TableArial11"/>
              <w:rPr>
                <w:rFonts w:cs="Arial"/>
              </w:rPr>
            </w:pPr>
            <w:r>
              <w:rPr>
                <w:rFonts w:cs="Arial"/>
              </w:rPr>
              <w:t>Means Engineering Recommendation G5/5.</w:t>
            </w:r>
          </w:p>
        </w:tc>
      </w:tr>
      <w:tr w:rsidR="004B0C37" w:rsidRPr="007E0B31" w14:paraId="1A461395" w14:textId="77777777" w:rsidTr="00430791">
        <w:trPr>
          <w:cantSplit/>
        </w:trPr>
        <w:tc>
          <w:tcPr>
            <w:tcW w:w="2884" w:type="dxa"/>
          </w:tcPr>
          <w:p w14:paraId="5B18CA36" w14:textId="4AA74331" w:rsidR="004B0C37" w:rsidRPr="007E0B31" w:rsidRDefault="004B0C37" w:rsidP="004B0C37">
            <w:pPr>
              <w:pStyle w:val="Arial11Bold"/>
              <w:rPr>
                <w:rFonts w:cs="Arial"/>
              </w:rPr>
            </w:pPr>
            <w:bookmarkStart w:id="2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8"/>
          </w:p>
        </w:tc>
        <w:tc>
          <w:tcPr>
            <w:tcW w:w="6634" w:type="dxa"/>
          </w:tcPr>
          <w:p w14:paraId="611268A9" w14:textId="49E96478" w:rsidR="004B0C37" w:rsidRPr="007E0B31" w:rsidRDefault="004B0C37" w:rsidP="004B0C37">
            <w:pPr>
              <w:pStyle w:val="TableArial11"/>
              <w:rPr>
                <w:rFonts w:cs="Arial"/>
                <w:i/>
              </w:rPr>
            </w:pPr>
            <w:bookmarkStart w:id="2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9"/>
          </w:p>
        </w:tc>
      </w:tr>
      <w:tr w:rsidR="004B0C37" w:rsidRPr="007E0B31" w14:paraId="2950C7E5" w14:textId="77777777" w:rsidTr="00430791">
        <w:trPr>
          <w:cantSplit/>
        </w:trPr>
        <w:tc>
          <w:tcPr>
            <w:tcW w:w="2884" w:type="dxa"/>
          </w:tcPr>
          <w:p w14:paraId="0D69FC18" w14:textId="77777777" w:rsidR="004B0C37" w:rsidRPr="001F43C1" w:rsidRDefault="004B0C37" w:rsidP="004B0C37">
            <w:pPr>
              <w:pStyle w:val="Arial11Bold"/>
              <w:rPr>
                <w:rFonts w:cs="Arial"/>
              </w:rPr>
            </w:pPr>
            <w:r w:rsidRPr="001F43C1">
              <w:rPr>
                <w:rFonts w:cs="Arial"/>
              </w:rPr>
              <w:t>Equipment Certificate</w:t>
            </w:r>
          </w:p>
        </w:tc>
        <w:tc>
          <w:tcPr>
            <w:tcW w:w="6634" w:type="dxa"/>
          </w:tcPr>
          <w:p w14:paraId="35F8EAB4" w14:textId="39FE8007" w:rsidR="004B0C37" w:rsidRPr="001F43C1" w:rsidRDefault="004B0C37" w:rsidP="004B0C37">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4B0C37" w:rsidRPr="007E0B31" w14:paraId="03E8B9AA" w14:textId="77777777" w:rsidTr="00430791">
        <w:trPr>
          <w:cantSplit/>
        </w:trPr>
        <w:tc>
          <w:tcPr>
            <w:tcW w:w="2884" w:type="dxa"/>
          </w:tcPr>
          <w:p w14:paraId="1B116121" w14:textId="77777777" w:rsidR="004B0C37" w:rsidRPr="007E0B31" w:rsidRDefault="004B0C37" w:rsidP="004B0C37">
            <w:pPr>
              <w:pStyle w:val="Arial11Bold"/>
              <w:rPr>
                <w:rFonts w:cs="Arial"/>
              </w:rPr>
            </w:pPr>
            <w:r w:rsidRPr="007E0B31">
              <w:rPr>
                <w:rFonts w:cs="Arial"/>
              </w:rPr>
              <w:t>Estimated Registered Data</w:t>
            </w:r>
          </w:p>
        </w:tc>
        <w:tc>
          <w:tcPr>
            <w:tcW w:w="6634" w:type="dxa"/>
          </w:tcPr>
          <w:p w14:paraId="04C7E6AA" w14:textId="4E232BB0" w:rsidR="004B0C37" w:rsidRPr="007E0B31" w:rsidRDefault="004B0C37" w:rsidP="004B0C37">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nine succeeding </w:t>
            </w:r>
            <w:r w:rsidRPr="38E6A229">
              <w:rPr>
                <w:rFonts w:cs="Arial"/>
                <w:b/>
                <w:bCs/>
              </w:rPr>
              <w:t>Financial Years</w:t>
            </w:r>
            <w:r w:rsidRPr="38E6A229">
              <w:rPr>
                <w:rFonts w:cs="Arial"/>
              </w:rPr>
              <w:t xml:space="preserve"> will be an estimate of what is expected.</w:t>
            </w:r>
          </w:p>
        </w:tc>
      </w:tr>
      <w:tr w:rsidR="004B0C37" w:rsidRPr="007E0B31" w14:paraId="393BBD51" w14:textId="77777777" w:rsidTr="00430791">
        <w:trPr>
          <w:cantSplit/>
        </w:trPr>
        <w:tc>
          <w:tcPr>
            <w:tcW w:w="2884" w:type="dxa"/>
          </w:tcPr>
          <w:p w14:paraId="12276130" w14:textId="77777777" w:rsidR="004B0C37" w:rsidRPr="007E0B31" w:rsidRDefault="004B0C37" w:rsidP="004B0C37">
            <w:pPr>
              <w:pStyle w:val="Arial11Bold"/>
              <w:rPr>
                <w:rFonts w:cs="Arial"/>
              </w:rPr>
            </w:pPr>
            <w:r w:rsidRPr="007E0B31">
              <w:rPr>
                <w:rFonts w:cs="Arial"/>
              </w:rPr>
              <w:lastRenderedPageBreak/>
              <w:t>EU Code User</w:t>
            </w:r>
          </w:p>
        </w:tc>
        <w:tc>
          <w:tcPr>
            <w:tcW w:w="6634" w:type="dxa"/>
          </w:tcPr>
          <w:p w14:paraId="0BC82B48"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4B0C37"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4B0C37" w:rsidRPr="00A87826" w:rsidRDefault="004B0C37" w:rsidP="004B0C37">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4B0C37" w:rsidRPr="00965E71" w:rsidRDefault="004B0C37" w:rsidP="004B0C37">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4B0C37" w:rsidRPr="005C20E3" w:rsidRDefault="004B0C37" w:rsidP="004B0C37">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4B0C37" w:rsidRPr="007E0B31" w14:paraId="34B16CD5" w14:textId="77777777" w:rsidTr="00430791">
        <w:trPr>
          <w:cantSplit/>
        </w:trPr>
        <w:tc>
          <w:tcPr>
            <w:tcW w:w="2884" w:type="dxa"/>
          </w:tcPr>
          <w:p w14:paraId="43DAAB5C" w14:textId="05D82DA7" w:rsidR="004B0C37" w:rsidRPr="007E0B31" w:rsidRDefault="004B0C37" w:rsidP="004B0C37">
            <w:pPr>
              <w:pStyle w:val="Arial11Bold"/>
              <w:rPr>
                <w:rFonts w:cs="Arial"/>
              </w:rPr>
            </w:pPr>
            <w:r w:rsidRPr="007E0B31">
              <w:rPr>
                <w:rFonts w:cs="Arial"/>
              </w:rPr>
              <w:t>EU Generator</w:t>
            </w:r>
          </w:p>
        </w:tc>
        <w:tc>
          <w:tcPr>
            <w:tcW w:w="6634" w:type="dxa"/>
          </w:tcPr>
          <w:p w14:paraId="36ECC795" w14:textId="515C007C" w:rsidR="004B0C37" w:rsidRPr="007E0B31" w:rsidRDefault="004B0C37" w:rsidP="004B0C37">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4B0C37" w:rsidRPr="007E0B31" w14:paraId="18C1605C" w14:textId="77777777" w:rsidTr="00430791">
        <w:trPr>
          <w:cantSplit/>
        </w:trPr>
        <w:tc>
          <w:tcPr>
            <w:tcW w:w="2884" w:type="dxa"/>
          </w:tcPr>
          <w:p w14:paraId="32E2A05F" w14:textId="08CAE283" w:rsidR="004B0C37" w:rsidRPr="001F43C1" w:rsidRDefault="004B0C37" w:rsidP="004B0C37">
            <w:pPr>
              <w:pStyle w:val="Arial11Bold"/>
              <w:rPr>
                <w:rFonts w:cs="Arial"/>
              </w:rPr>
            </w:pPr>
            <w:r w:rsidRPr="005C20E3">
              <w:rPr>
                <w:rFonts w:cs="Arial"/>
              </w:rPr>
              <w:t>EU Grid Supply Point</w:t>
            </w:r>
          </w:p>
        </w:tc>
        <w:tc>
          <w:tcPr>
            <w:tcW w:w="6634" w:type="dxa"/>
          </w:tcPr>
          <w:p w14:paraId="5CE27367" w14:textId="77777777" w:rsidR="004B0C37" w:rsidRPr="005C20E3" w:rsidRDefault="004B0C37" w:rsidP="004B0C37">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4B0C37" w:rsidRPr="005C20E3" w:rsidRDefault="004B0C37" w:rsidP="004B0C37">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4B0C37" w:rsidRPr="005C20E3" w:rsidRDefault="004B0C37" w:rsidP="004B0C37">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4B0C37" w:rsidRPr="001F43C1" w:rsidRDefault="004B0C37" w:rsidP="004B0C37">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4B0C37" w:rsidRPr="007E0B31" w14:paraId="42439799" w14:textId="77777777" w:rsidTr="00430791">
        <w:trPr>
          <w:cantSplit/>
        </w:trPr>
        <w:tc>
          <w:tcPr>
            <w:tcW w:w="2884" w:type="dxa"/>
          </w:tcPr>
          <w:p w14:paraId="15A8E8B8" w14:textId="77777777" w:rsidR="004B0C37" w:rsidRPr="007E0B31" w:rsidRDefault="004B0C37" w:rsidP="004B0C37">
            <w:pPr>
              <w:pStyle w:val="Arial11Bold"/>
              <w:rPr>
                <w:rFonts w:cs="Arial"/>
              </w:rPr>
            </w:pPr>
            <w:r w:rsidRPr="007E0B31">
              <w:rPr>
                <w:rFonts w:cs="Arial"/>
              </w:rPr>
              <w:t>EU Transparency Availability Data</w:t>
            </w:r>
          </w:p>
        </w:tc>
        <w:tc>
          <w:tcPr>
            <w:tcW w:w="6634" w:type="dxa"/>
          </w:tcPr>
          <w:p w14:paraId="0BF49D4F" w14:textId="364FD88E" w:rsidR="004B0C37" w:rsidRPr="007E0B31" w:rsidRDefault="004B0C37" w:rsidP="004B0C37">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Pr="38E6A229">
              <w:rPr>
                <w:rFonts w:cs="Arial"/>
                <w:b/>
                <w:bCs/>
              </w:rPr>
              <w:t xml:space="preserve"> Assimilated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4B0C37" w:rsidRPr="007E0B31" w14:paraId="1927BF72" w14:textId="77777777" w:rsidTr="00430791">
        <w:trPr>
          <w:cantSplit/>
        </w:trPr>
        <w:tc>
          <w:tcPr>
            <w:tcW w:w="2884" w:type="dxa"/>
          </w:tcPr>
          <w:p w14:paraId="361B8F64" w14:textId="77777777" w:rsidR="004B0C37" w:rsidRPr="007E0B31" w:rsidRDefault="004B0C37" w:rsidP="004B0C37">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4B0C37" w:rsidRPr="007E0B31" w14:paraId="3C2A40C1" w14:textId="77777777" w:rsidTr="00430791">
        <w:trPr>
          <w:cantSplit/>
        </w:trPr>
        <w:tc>
          <w:tcPr>
            <w:tcW w:w="2884" w:type="dxa"/>
          </w:tcPr>
          <w:p w14:paraId="24E83435" w14:textId="77777777" w:rsidR="004B0C37" w:rsidRPr="007E0B31" w:rsidRDefault="004B0C37" w:rsidP="004B0C37">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4B0C37" w:rsidRPr="007E0B31" w14:paraId="7655CF73" w14:textId="77777777" w:rsidTr="00430791">
        <w:trPr>
          <w:cantSplit/>
        </w:trPr>
        <w:tc>
          <w:tcPr>
            <w:tcW w:w="2884" w:type="dxa"/>
          </w:tcPr>
          <w:p w14:paraId="11BA1177" w14:textId="77777777" w:rsidR="004B0C37" w:rsidRPr="007E0B31" w:rsidRDefault="004B0C37" w:rsidP="004B0C37">
            <w:pPr>
              <w:pStyle w:val="Arial11Bold"/>
              <w:rPr>
                <w:rFonts w:cs="Arial"/>
              </w:rPr>
            </w:pPr>
            <w:r w:rsidRPr="007E0B31">
              <w:rPr>
                <w:rFonts w:cs="Arial"/>
              </w:rPr>
              <w:t>European Specification</w:t>
            </w:r>
          </w:p>
        </w:tc>
        <w:tc>
          <w:tcPr>
            <w:tcW w:w="6634" w:type="dxa"/>
          </w:tcPr>
          <w:p w14:paraId="2A3CB76E" w14:textId="77777777" w:rsidR="004B0C37" w:rsidRPr="007E0B31" w:rsidRDefault="004B0C37" w:rsidP="004B0C37">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4B0C37" w:rsidRPr="007E0B31" w14:paraId="2A93D3F5" w14:textId="77777777" w:rsidTr="00430791">
        <w:trPr>
          <w:cantSplit/>
        </w:trPr>
        <w:tc>
          <w:tcPr>
            <w:tcW w:w="2884" w:type="dxa"/>
          </w:tcPr>
          <w:p w14:paraId="55045C79" w14:textId="77777777" w:rsidR="004B0C37" w:rsidRPr="007E0B31" w:rsidRDefault="004B0C37" w:rsidP="004B0C37">
            <w:pPr>
              <w:pStyle w:val="Arial11Bold"/>
              <w:rPr>
                <w:rFonts w:cs="Arial"/>
              </w:rPr>
            </w:pPr>
            <w:r w:rsidRPr="007E0B31">
              <w:rPr>
                <w:rFonts w:cs="Arial"/>
              </w:rPr>
              <w:t>Event</w:t>
            </w:r>
          </w:p>
        </w:tc>
        <w:tc>
          <w:tcPr>
            <w:tcW w:w="6634" w:type="dxa"/>
          </w:tcPr>
          <w:p w14:paraId="235C64CD" w14:textId="77777777" w:rsidR="004B0C37" w:rsidRPr="007E0B31" w:rsidRDefault="004B0C37" w:rsidP="004B0C37">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4B0C37" w:rsidRPr="007E0B31" w14:paraId="22E6797D" w14:textId="77777777" w:rsidTr="00430791">
        <w:trPr>
          <w:cantSplit/>
        </w:trPr>
        <w:tc>
          <w:tcPr>
            <w:tcW w:w="2884" w:type="dxa"/>
          </w:tcPr>
          <w:p w14:paraId="04371C6C" w14:textId="77777777" w:rsidR="004B0C37" w:rsidRPr="007E0B31" w:rsidRDefault="004B0C37" w:rsidP="004B0C37">
            <w:pPr>
              <w:pStyle w:val="Arial11Bold"/>
              <w:rPr>
                <w:rFonts w:cs="Arial"/>
              </w:rPr>
            </w:pPr>
            <w:r w:rsidRPr="007E0B31">
              <w:rPr>
                <w:rFonts w:cs="Arial"/>
              </w:rPr>
              <w:t>Exciter</w:t>
            </w:r>
          </w:p>
        </w:tc>
        <w:tc>
          <w:tcPr>
            <w:tcW w:w="6634" w:type="dxa"/>
          </w:tcPr>
          <w:p w14:paraId="514A1A79" w14:textId="77777777" w:rsidR="004B0C37" w:rsidRPr="007E0B31" w:rsidRDefault="004B0C37" w:rsidP="004B0C37">
            <w:pPr>
              <w:pStyle w:val="TableArial11"/>
              <w:rPr>
                <w:rFonts w:cs="Arial"/>
              </w:rPr>
            </w:pPr>
            <w:r w:rsidRPr="007E0B31">
              <w:rPr>
                <w:rFonts w:cs="Arial"/>
              </w:rPr>
              <w:t>The source of the electrical power providing the field current of a synchronous machine.</w:t>
            </w:r>
          </w:p>
        </w:tc>
      </w:tr>
      <w:tr w:rsidR="004B0C37" w:rsidRPr="007E0B31" w14:paraId="1C19A04B" w14:textId="77777777" w:rsidTr="00430791">
        <w:trPr>
          <w:cantSplit/>
        </w:trPr>
        <w:tc>
          <w:tcPr>
            <w:tcW w:w="2884" w:type="dxa"/>
          </w:tcPr>
          <w:p w14:paraId="7ECF689A" w14:textId="77777777" w:rsidR="004B0C37" w:rsidRPr="007E0B31" w:rsidRDefault="004B0C37" w:rsidP="004B0C37">
            <w:pPr>
              <w:pStyle w:val="Arial11Bold"/>
              <w:rPr>
                <w:rFonts w:cs="Arial"/>
              </w:rPr>
            </w:pPr>
            <w:r w:rsidRPr="007E0B31">
              <w:rPr>
                <w:rFonts w:cs="Arial"/>
              </w:rPr>
              <w:t>Excitation System</w:t>
            </w:r>
          </w:p>
        </w:tc>
        <w:tc>
          <w:tcPr>
            <w:tcW w:w="6634" w:type="dxa"/>
          </w:tcPr>
          <w:p w14:paraId="75ECE4FC" w14:textId="77777777" w:rsidR="004B0C37" w:rsidRPr="007E0B31" w:rsidRDefault="004B0C37" w:rsidP="004B0C37">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4B0C37" w:rsidRPr="007E0B31" w14:paraId="5ABD535B" w14:textId="77777777" w:rsidTr="00430791">
        <w:trPr>
          <w:cantSplit/>
        </w:trPr>
        <w:tc>
          <w:tcPr>
            <w:tcW w:w="2884" w:type="dxa"/>
          </w:tcPr>
          <w:p w14:paraId="1E2723C2" w14:textId="77777777" w:rsidR="004B0C37" w:rsidRPr="007E0B31" w:rsidRDefault="004B0C37" w:rsidP="004B0C37">
            <w:pPr>
              <w:pStyle w:val="Arial11Bold"/>
              <w:rPr>
                <w:rFonts w:cs="Arial"/>
              </w:rPr>
            </w:pPr>
            <w:r w:rsidRPr="007E0B31">
              <w:rPr>
                <w:rFonts w:cs="Arial"/>
              </w:rPr>
              <w:t>Excitation System No-Load Negative Ceiling Voltage</w:t>
            </w:r>
          </w:p>
        </w:tc>
        <w:tc>
          <w:tcPr>
            <w:tcW w:w="6634" w:type="dxa"/>
          </w:tcPr>
          <w:p w14:paraId="5E937A07" w14:textId="77777777" w:rsidR="004B0C37" w:rsidRPr="007E0B31" w:rsidRDefault="004B0C37" w:rsidP="004B0C37">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4B0C37" w:rsidRPr="007E0B31" w14:paraId="2402AE83" w14:textId="77777777" w:rsidTr="00430791">
        <w:trPr>
          <w:cantSplit/>
        </w:trPr>
        <w:tc>
          <w:tcPr>
            <w:tcW w:w="2884" w:type="dxa"/>
          </w:tcPr>
          <w:p w14:paraId="2C33AAB8" w14:textId="77777777" w:rsidR="004B0C37" w:rsidRPr="007E0B31" w:rsidRDefault="004B0C37" w:rsidP="004B0C37">
            <w:pPr>
              <w:pStyle w:val="Arial11Bold"/>
              <w:rPr>
                <w:rFonts w:cs="Arial"/>
              </w:rPr>
            </w:pPr>
            <w:r w:rsidRPr="007E0B31">
              <w:rPr>
                <w:rFonts w:cs="Arial"/>
              </w:rPr>
              <w:lastRenderedPageBreak/>
              <w:t>Excitation System Nominal Response</w:t>
            </w:r>
          </w:p>
        </w:tc>
        <w:tc>
          <w:tcPr>
            <w:tcW w:w="6634" w:type="dxa"/>
          </w:tcPr>
          <w:p w14:paraId="55291475" w14:textId="70F348CA"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4B0C37" w:rsidRPr="007E0B31" w14:paraId="3E35616C" w14:textId="77777777" w:rsidTr="00430791">
        <w:trPr>
          <w:cantSplit/>
        </w:trPr>
        <w:tc>
          <w:tcPr>
            <w:tcW w:w="2884" w:type="dxa"/>
          </w:tcPr>
          <w:p w14:paraId="15EDA18C" w14:textId="77777777" w:rsidR="004B0C37" w:rsidRPr="007E0B31" w:rsidRDefault="004B0C37" w:rsidP="004B0C37">
            <w:pPr>
              <w:pStyle w:val="Arial11Bold"/>
              <w:rPr>
                <w:rFonts w:cs="Arial"/>
              </w:rPr>
            </w:pPr>
            <w:r w:rsidRPr="007E0B31">
              <w:rPr>
                <w:rFonts w:cs="Arial"/>
              </w:rPr>
              <w:t>Excitation System On-Load Positive Ceiling Voltage</w:t>
            </w:r>
          </w:p>
        </w:tc>
        <w:tc>
          <w:tcPr>
            <w:tcW w:w="6634" w:type="dxa"/>
          </w:tcPr>
          <w:p w14:paraId="585B360C" w14:textId="403C5A67" w:rsidR="004B0C37" w:rsidRPr="007E0B31" w:rsidRDefault="004B0C37" w:rsidP="004B0C37">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4ACA97AD" w14:textId="77777777" w:rsidTr="00430791">
        <w:trPr>
          <w:cantSplit/>
        </w:trPr>
        <w:tc>
          <w:tcPr>
            <w:tcW w:w="2884" w:type="dxa"/>
          </w:tcPr>
          <w:p w14:paraId="20E737C4" w14:textId="77777777" w:rsidR="004B0C37" w:rsidRPr="007E0B31" w:rsidRDefault="004B0C37" w:rsidP="004B0C37">
            <w:pPr>
              <w:pStyle w:val="Arial11Bold"/>
              <w:rPr>
                <w:rFonts w:cs="Arial"/>
              </w:rPr>
            </w:pPr>
            <w:r w:rsidRPr="007E0B31">
              <w:rPr>
                <w:rFonts w:cs="Arial"/>
              </w:rPr>
              <w:t>Excitation System No-Load Positive Ceiling Voltage</w:t>
            </w:r>
          </w:p>
        </w:tc>
        <w:tc>
          <w:tcPr>
            <w:tcW w:w="6634" w:type="dxa"/>
          </w:tcPr>
          <w:p w14:paraId="61531146" w14:textId="66650658" w:rsidR="004B0C37" w:rsidRPr="007E0B31" w:rsidRDefault="004B0C37" w:rsidP="004B0C37">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1A8BDD78" w14:textId="77777777" w:rsidTr="00430791">
        <w:trPr>
          <w:cantSplit/>
        </w:trPr>
        <w:tc>
          <w:tcPr>
            <w:tcW w:w="2884" w:type="dxa"/>
          </w:tcPr>
          <w:p w14:paraId="59299B3E" w14:textId="77777777" w:rsidR="004B0C37" w:rsidRPr="007E0B31" w:rsidRDefault="004B0C37" w:rsidP="004B0C37">
            <w:pPr>
              <w:pStyle w:val="Arial11Bold"/>
              <w:rPr>
                <w:rFonts w:cs="Arial"/>
              </w:rPr>
            </w:pPr>
            <w:r w:rsidRPr="007E0B31">
              <w:rPr>
                <w:rFonts w:cs="Arial"/>
              </w:rPr>
              <w:t>Exemptable</w:t>
            </w:r>
          </w:p>
        </w:tc>
        <w:tc>
          <w:tcPr>
            <w:tcW w:w="6634" w:type="dxa"/>
          </w:tcPr>
          <w:p w14:paraId="2C3579B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32C10655" w14:textId="77777777" w:rsidTr="00430791">
        <w:trPr>
          <w:cantSplit/>
        </w:trPr>
        <w:tc>
          <w:tcPr>
            <w:tcW w:w="2884" w:type="dxa"/>
          </w:tcPr>
          <w:p w14:paraId="02BBF29B" w14:textId="77777777" w:rsidR="004B0C37" w:rsidRPr="007E0B31" w:rsidRDefault="004B0C37" w:rsidP="004B0C37">
            <w:pPr>
              <w:pStyle w:val="Arial11Bold"/>
              <w:rPr>
                <w:rFonts w:cs="Arial"/>
              </w:rPr>
            </w:pPr>
            <w:r w:rsidRPr="007E0B31">
              <w:rPr>
                <w:rFonts w:cs="Arial"/>
              </w:rPr>
              <w:t xml:space="preserve">Existing AGR Plant </w:t>
            </w:r>
          </w:p>
        </w:tc>
        <w:tc>
          <w:tcPr>
            <w:tcW w:w="6634" w:type="dxa"/>
          </w:tcPr>
          <w:p w14:paraId="7F56C5A6" w14:textId="77777777" w:rsidR="004B0C37" w:rsidRPr="007E0B31" w:rsidRDefault="004B0C37" w:rsidP="004B0C37">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Dungeness B</w:t>
            </w:r>
          </w:p>
          <w:p w14:paraId="1BBA5C3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Hinkley Point B</w:t>
            </w:r>
          </w:p>
          <w:p w14:paraId="5771019F"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Heysham 1</w:t>
            </w:r>
          </w:p>
          <w:p w14:paraId="255827D3"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Heysham 2</w:t>
            </w:r>
          </w:p>
          <w:p w14:paraId="41FC952E"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Hartlepool</w:t>
            </w:r>
          </w:p>
          <w:p w14:paraId="11F3E326"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Hunterston B</w:t>
            </w:r>
          </w:p>
          <w:p w14:paraId="545DEFB0" w14:textId="77777777" w:rsidR="004B0C37" w:rsidRPr="007E0B31" w:rsidRDefault="004B0C37" w:rsidP="004B0C37">
            <w:pPr>
              <w:pStyle w:val="TableArial11"/>
              <w:ind w:left="567" w:hanging="567"/>
              <w:rPr>
                <w:rFonts w:cs="Arial"/>
              </w:rPr>
            </w:pPr>
            <w:r w:rsidRPr="007E0B31">
              <w:rPr>
                <w:rFonts w:cs="Arial"/>
              </w:rPr>
              <w:t>(g)</w:t>
            </w:r>
            <w:r w:rsidRPr="007E0B31">
              <w:rPr>
                <w:rFonts w:cs="Arial"/>
              </w:rPr>
              <w:tab/>
              <w:t>Torness</w:t>
            </w:r>
          </w:p>
        </w:tc>
      </w:tr>
      <w:tr w:rsidR="004B0C37" w:rsidRPr="007E0B31" w14:paraId="6650020C" w14:textId="77777777" w:rsidTr="00430791">
        <w:trPr>
          <w:cantSplit/>
        </w:trPr>
        <w:tc>
          <w:tcPr>
            <w:tcW w:w="2884" w:type="dxa"/>
          </w:tcPr>
          <w:p w14:paraId="321CCB17" w14:textId="77777777" w:rsidR="004B0C37" w:rsidRPr="007E0B31" w:rsidRDefault="004B0C37" w:rsidP="004B0C37">
            <w:pPr>
              <w:pStyle w:val="Arial11Bold"/>
              <w:rPr>
                <w:rFonts w:cs="Arial"/>
              </w:rPr>
            </w:pPr>
            <w:r w:rsidRPr="007E0B31">
              <w:rPr>
                <w:rFonts w:cs="Arial"/>
              </w:rPr>
              <w:t xml:space="preserve">Existing AGR Plant Flexibility Limit </w:t>
            </w:r>
          </w:p>
        </w:tc>
        <w:tc>
          <w:tcPr>
            <w:tcW w:w="6634" w:type="dxa"/>
          </w:tcPr>
          <w:p w14:paraId="15A7ED87" w14:textId="77C372A1" w:rsidR="004B0C37" w:rsidRPr="007E0B31" w:rsidRDefault="004B0C37" w:rsidP="004B0C37">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4B0C37" w:rsidRPr="007E0B31" w14:paraId="59796A65" w14:textId="77777777" w:rsidTr="00430791">
        <w:trPr>
          <w:cantSplit/>
        </w:trPr>
        <w:tc>
          <w:tcPr>
            <w:tcW w:w="2884" w:type="dxa"/>
          </w:tcPr>
          <w:p w14:paraId="266B746E" w14:textId="77777777" w:rsidR="004B0C37" w:rsidRPr="007E0B31" w:rsidRDefault="004B0C37" w:rsidP="004B0C37">
            <w:pPr>
              <w:pStyle w:val="Arial11Bold"/>
              <w:rPr>
                <w:rFonts w:cs="Arial"/>
              </w:rPr>
            </w:pPr>
            <w:r w:rsidRPr="007E0B31">
              <w:rPr>
                <w:rFonts w:cs="Arial"/>
              </w:rPr>
              <w:t>Existing Gas Cooled Reactor Plant</w:t>
            </w:r>
          </w:p>
        </w:tc>
        <w:tc>
          <w:tcPr>
            <w:tcW w:w="6634" w:type="dxa"/>
          </w:tcPr>
          <w:p w14:paraId="035E7349" w14:textId="77777777" w:rsidR="004B0C37" w:rsidRPr="007E0B31" w:rsidRDefault="004B0C37" w:rsidP="004B0C37">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4B0C37" w:rsidRPr="007E0B31" w14:paraId="0CFB4AEC" w14:textId="77777777" w:rsidTr="00430791">
        <w:trPr>
          <w:cantSplit/>
        </w:trPr>
        <w:tc>
          <w:tcPr>
            <w:tcW w:w="2884" w:type="dxa"/>
          </w:tcPr>
          <w:p w14:paraId="21F38B58" w14:textId="77777777" w:rsidR="004B0C37" w:rsidRPr="007E0B31" w:rsidRDefault="004B0C37" w:rsidP="004B0C37">
            <w:pPr>
              <w:pStyle w:val="Arial11Bold"/>
              <w:rPr>
                <w:rFonts w:cs="Arial"/>
              </w:rPr>
            </w:pPr>
            <w:r w:rsidRPr="007E0B31">
              <w:rPr>
                <w:rFonts w:cs="Arial"/>
              </w:rPr>
              <w:lastRenderedPageBreak/>
              <w:t>Existing Magnox Reactor Plant</w:t>
            </w:r>
          </w:p>
        </w:tc>
        <w:tc>
          <w:tcPr>
            <w:tcW w:w="6634" w:type="dxa"/>
          </w:tcPr>
          <w:p w14:paraId="173582F7" w14:textId="77777777" w:rsidR="004B0C37" w:rsidRPr="007E0B31" w:rsidRDefault="004B0C37" w:rsidP="004B0C37">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4B0C37" w:rsidRPr="007E0B31" w:rsidRDefault="004B0C37" w:rsidP="004B0C37">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4B0C37" w:rsidRPr="007E0B31" w:rsidRDefault="004B0C37" w:rsidP="004B0C37">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4B0C37" w:rsidRPr="007E0B31" w:rsidRDefault="004B0C37" w:rsidP="004B0C37">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4B0C37" w:rsidRPr="007E0B31" w:rsidRDefault="004B0C37" w:rsidP="004B0C37">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4B0C37" w:rsidRPr="007E0B31" w:rsidRDefault="004B0C37" w:rsidP="004B0C37">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4B0C37" w:rsidRPr="007E0B31" w:rsidRDefault="004B0C37" w:rsidP="004B0C37">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4B0C37" w:rsidRPr="007E0B31" w:rsidRDefault="004B0C37" w:rsidP="004B0C37">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4B0C37" w:rsidRPr="007E0B31" w:rsidRDefault="004B0C37" w:rsidP="004B0C37">
            <w:pPr>
              <w:pStyle w:val="TableArial11"/>
              <w:ind w:left="567" w:hanging="567"/>
              <w:rPr>
                <w:rFonts w:cs="Arial"/>
              </w:rPr>
            </w:pPr>
            <w:r w:rsidRPr="007E0B31">
              <w:rPr>
                <w:rFonts w:cs="Arial"/>
              </w:rPr>
              <w:t xml:space="preserve">(h) </w:t>
            </w:r>
            <w:r w:rsidRPr="007E0B31">
              <w:rPr>
                <w:rFonts w:cs="Arial"/>
              </w:rPr>
              <w:tab/>
              <w:t>Wylfa</w:t>
            </w:r>
          </w:p>
        </w:tc>
      </w:tr>
      <w:tr w:rsidR="004B0C37" w:rsidRPr="007E0B31" w14:paraId="7B53BE74" w14:textId="77777777" w:rsidTr="00430791">
        <w:trPr>
          <w:cantSplit/>
        </w:trPr>
        <w:tc>
          <w:tcPr>
            <w:tcW w:w="2884" w:type="dxa"/>
          </w:tcPr>
          <w:p w14:paraId="1F760904" w14:textId="77777777" w:rsidR="004B0C37" w:rsidRPr="007E0B31" w:rsidRDefault="004B0C37" w:rsidP="004B0C37">
            <w:pPr>
              <w:pStyle w:val="Arial11Bold"/>
              <w:rPr>
                <w:rFonts w:cs="Arial"/>
              </w:rPr>
            </w:pPr>
            <w:r w:rsidRPr="007E0B31">
              <w:rPr>
                <w:rFonts w:cs="Arial"/>
              </w:rPr>
              <w:t>Export and Import Limits</w:t>
            </w:r>
          </w:p>
        </w:tc>
        <w:tc>
          <w:tcPr>
            <w:tcW w:w="6634" w:type="dxa"/>
          </w:tcPr>
          <w:p w14:paraId="0E44AAA9"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4B0C37" w:rsidRPr="007E0B31" w14:paraId="6D1EB3A4" w14:textId="77777777" w:rsidTr="00430791">
        <w:trPr>
          <w:cantSplit/>
        </w:trPr>
        <w:tc>
          <w:tcPr>
            <w:tcW w:w="2884" w:type="dxa"/>
          </w:tcPr>
          <w:p w14:paraId="56BE56A9" w14:textId="77777777" w:rsidR="004B0C37" w:rsidRPr="007E0B31" w:rsidRDefault="004B0C37" w:rsidP="004B0C37">
            <w:pPr>
              <w:pStyle w:val="Arial11Bold"/>
              <w:rPr>
                <w:rFonts w:cs="Arial"/>
              </w:rPr>
            </w:pPr>
            <w:r w:rsidRPr="007E0B31">
              <w:rPr>
                <w:rFonts w:cs="Arial"/>
              </w:rPr>
              <w:t>External Interconnection</w:t>
            </w:r>
          </w:p>
        </w:tc>
        <w:tc>
          <w:tcPr>
            <w:tcW w:w="6634" w:type="dxa"/>
          </w:tcPr>
          <w:p w14:paraId="5F0F683C"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4B0C37" w:rsidRPr="007E0B31" w14:paraId="0C7137CC" w14:textId="77777777" w:rsidTr="00430791">
        <w:trPr>
          <w:cantSplit/>
        </w:trPr>
        <w:tc>
          <w:tcPr>
            <w:tcW w:w="2884" w:type="dxa"/>
          </w:tcPr>
          <w:p w14:paraId="4DDE7F5B" w14:textId="77777777" w:rsidR="004B0C37" w:rsidRPr="007E0B31" w:rsidRDefault="004B0C37" w:rsidP="004B0C37">
            <w:pPr>
              <w:pStyle w:val="Arial11Bold"/>
              <w:rPr>
                <w:rFonts w:cs="Arial"/>
              </w:rPr>
            </w:pPr>
            <w:r w:rsidRPr="007E0B31">
              <w:rPr>
                <w:rFonts w:cs="Arial"/>
              </w:rPr>
              <w:t>External Interconnection Circuit</w:t>
            </w:r>
          </w:p>
        </w:tc>
        <w:tc>
          <w:tcPr>
            <w:tcW w:w="6634" w:type="dxa"/>
          </w:tcPr>
          <w:p w14:paraId="6BC8ABBC"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4B0C37" w:rsidRPr="007E0B31" w14:paraId="6E794FEB" w14:textId="77777777" w:rsidTr="00430791">
        <w:trPr>
          <w:cantSplit/>
        </w:trPr>
        <w:tc>
          <w:tcPr>
            <w:tcW w:w="2884" w:type="dxa"/>
          </w:tcPr>
          <w:p w14:paraId="6E76412F" w14:textId="77777777" w:rsidR="004B0C37" w:rsidRPr="007E0B31" w:rsidRDefault="004B0C37" w:rsidP="004B0C37">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4B0C37" w:rsidRPr="007E0B31" w:rsidRDefault="004B0C37" w:rsidP="004B0C37">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4B0C37" w:rsidRPr="007E0B31" w14:paraId="3E085F45" w14:textId="77777777" w:rsidTr="00430791">
        <w:trPr>
          <w:cantSplit/>
        </w:trPr>
        <w:tc>
          <w:tcPr>
            <w:tcW w:w="2884" w:type="dxa"/>
          </w:tcPr>
          <w:p w14:paraId="3EFBEFE5" w14:textId="77777777" w:rsidR="004B0C37" w:rsidRPr="007E0B31" w:rsidRDefault="004B0C37" w:rsidP="004B0C37">
            <w:pPr>
              <w:pStyle w:val="Arial11Bold"/>
              <w:rPr>
                <w:rFonts w:cs="Arial"/>
              </w:rPr>
            </w:pPr>
            <w:r w:rsidRPr="007E0B31">
              <w:rPr>
                <w:rFonts w:cs="Arial"/>
              </w:rPr>
              <w:t>External System</w:t>
            </w:r>
          </w:p>
        </w:tc>
        <w:tc>
          <w:tcPr>
            <w:tcW w:w="6634" w:type="dxa"/>
          </w:tcPr>
          <w:p w14:paraId="622EF20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4B0C37" w:rsidRPr="007E0B31" w14:paraId="11605031" w14:textId="77777777" w:rsidTr="00430791">
        <w:trPr>
          <w:cantSplit/>
        </w:trPr>
        <w:tc>
          <w:tcPr>
            <w:tcW w:w="2884" w:type="dxa"/>
          </w:tcPr>
          <w:p w14:paraId="623BBAA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4B0C37" w:rsidRPr="0079139F" w14:paraId="4A63685E" w14:textId="77777777" w:rsidTr="00430791">
        <w:trPr>
          <w:cantSplit/>
        </w:trPr>
        <w:tc>
          <w:tcPr>
            <w:tcW w:w="2884" w:type="dxa"/>
          </w:tcPr>
          <w:p w14:paraId="36F13162" w14:textId="77777777" w:rsidR="004B0C37" w:rsidRPr="0079139F" w:rsidRDefault="004B0C37" w:rsidP="004B0C37">
            <w:pPr>
              <w:pStyle w:val="Arial11Bold"/>
              <w:rPr>
                <w:rFonts w:cs="Arial"/>
              </w:rPr>
            </w:pPr>
            <w:r w:rsidRPr="0079139F">
              <w:rPr>
                <w:rFonts w:cs="Arial"/>
              </w:rPr>
              <w:t>Fault Current Interruption Time</w:t>
            </w:r>
          </w:p>
        </w:tc>
        <w:tc>
          <w:tcPr>
            <w:tcW w:w="6634" w:type="dxa"/>
          </w:tcPr>
          <w:p w14:paraId="5E003E50" w14:textId="77777777" w:rsidR="004B0C37" w:rsidRPr="0079139F" w:rsidRDefault="004B0C37" w:rsidP="004B0C37">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4B0C37" w:rsidRPr="0079139F" w14:paraId="49B37323" w14:textId="77777777" w:rsidTr="00430791">
        <w:trPr>
          <w:cantSplit/>
        </w:trPr>
        <w:tc>
          <w:tcPr>
            <w:tcW w:w="2884" w:type="dxa"/>
          </w:tcPr>
          <w:p w14:paraId="62A7A7CD" w14:textId="77777777" w:rsidR="004B0C37" w:rsidRPr="0079139F" w:rsidRDefault="004B0C37" w:rsidP="004B0C37">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4B0C37" w:rsidRPr="0079139F" w:rsidRDefault="004B0C37" w:rsidP="004B0C37">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4B0C37" w:rsidRPr="007E0B31" w14:paraId="126CA270" w14:textId="77777777" w:rsidTr="00430791">
        <w:trPr>
          <w:cantSplit/>
        </w:trPr>
        <w:tc>
          <w:tcPr>
            <w:tcW w:w="2884" w:type="dxa"/>
          </w:tcPr>
          <w:p w14:paraId="0454CFBF" w14:textId="77777777" w:rsidR="004B0C37" w:rsidRPr="007E0B31" w:rsidRDefault="004B0C37" w:rsidP="004B0C37">
            <w:pPr>
              <w:pStyle w:val="Arial11Bold"/>
              <w:rPr>
                <w:rFonts w:cs="Arial"/>
              </w:rPr>
            </w:pPr>
            <w:r w:rsidRPr="007E0B31">
              <w:rPr>
                <w:rFonts w:cs="Arial"/>
              </w:rPr>
              <w:t>Fast Start</w:t>
            </w:r>
          </w:p>
        </w:tc>
        <w:tc>
          <w:tcPr>
            <w:tcW w:w="6634" w:type="dxa"/>
          </w:tcPr>
          <w:p w14:paraId="44B2978C" w14:textId="77777777" w:rsidR="004B0C37" w:rsidRPr="007E0B31" w:rsidRDefault="004B0C37" w:rsidP="004B0C37">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4B0C37" w:rsidRPr="007E0B31" w14:paraId="08560E36" w14:textId="77777777" w:rsidTr="00430791">
        <w:trPr>
          <w:cantSplit/>
        </w:trPr>
        <w:tc>
          <w:tcPr>
            <w:tcW w:w="2884" w:type="dxa"/>
          </w:tcPr>
          <w:p w14:paraId="6CA06E96" w14:textId="77777777" w:rsidR="004B0C37" w:rsidRPr="007E0B31" w:rsidRDefault="004B0C37" w:rsidP="004B0C37">
            <w:pPr>
              <w:pStyle w:val="Arial11Bold"/>
              <w:rPr>
                <w:rFonts w:cs="Arial"/>
              </w:rPr>
            </w:pPr>
            <w:r w:rsidRPr="007E0B31">
              <w:rPr>
                <w:rFonts w:cs="Arial"/>
              </w:rPr>
              <w:t>Fast Start Capability</w:t>
            </w:r>
          </w:p>
        </w:tc>
        <w:tc>
          <w:tcPr>
            <w:tcW w:w="6634" w:type="dxa"/>
          </w:tcPr>
          <w:p w14:paraId="61BF70C5" w14:textId="77777777" w:rsidR="004B0C37" w:rsidRPr="007E0B31" w:rsidRDefault="004B0C37" w:rsidP="004B0C37">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4B0C37" w:rsidRPr="007E0B31" w14:paraId="4C9CE357" w14:textId="77777777" w:rsidTr="00430791">
        <w:trPr>
          <w:cantSplit/>
        </w:trPr>
        <w:tc>
          <w:tcPr>
            <w:tcW w:w="2884" w:type="dxa"/>
          </w:tcPr>
          <w:p w14:paraId="686BDC85" w14:textId="77777777" w:rsidR="004B0C37" w:rsidRPr="007E0B31" w:rsidRDefault="004B0C37" w:rsidP="004B0C37">
            <w:pPr>
              <w:pStyle w:val="Arial11Bold"/>
              <w:rPr>
                <w:rFonts w:cs="Arial"/>
              </w:rPr>
            </w:pPr>
            <w:r w:rsidRPr="007E0B31">
              <w:rPr>
                <w:rFonts w:cs="Arial"/>
              </w:rPr>
              <w:lastRenderedPageBreak/>
              <w:t>Fast Track Criteria</w:t>
            </w:r>
          </w:p>
        </w:tc>
        <w:tc>
          <w:tcPr>
            <w:tcW w:w="6634" w:type="dxa"/>
          </w:tcPr>
          <w:p w14:paraId="0CF7CF48" w14:textId="77777777" w:rsidR="004B0C37" w:rsidRPr="007E0B31" w:rsidRDefault="004B0C37" w:rsidP="004B0C37">
            <w:pPr>
              <w:pStyle w:val="TableArial11"/>
              <w:rPr>
                <w:rFonts w:cs="Arial"/>
              </w:rPr>
            </w:pPr>
            <w:r w:rsidRPr="007E0B31">
              <w:rPr>
                <w:rFonts w:cs="Arial"/>
              </w:rPr>
              <w:t>A proposed Grid Code Modification Proposal that, if implemented,</w:t>
            </w:r>
          </w:p>
          <w:p w14:paraId="19D7C564" w14:textId="77777777" w:rsidR="004B0C37" w:rsidRPr="007E0B31" w:rsidRDefault="004B0C37" w:rsidP="004B0C37">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4B0C37" w:rsidRPr="007E0B31" w:rsidRDefault="004B0C37" w:rsidP="004B0C37">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4B0C37" w:rsidRPr="007E0B31" w:rsidRDefault="004B0C37" w:rsidP="004B0C37">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4B0C37" w:rsidRPr="007E0B31" w:rsidRDefault="004B0C37" w:rsidP="004B0C37">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4B0C37" w14:paraId="608919C2" w14:textId="77777777" w:rsidTr="00430791">
        <w:trPr>
          <w:cantSplit/>
        </w:trPr>
        <w:tc>
          <w:tcPr>
            <w:tcW w:w="2884" w:type="dxa"/>
          </w:tcPr>
          <w:p w14:paraId="04BB9A43" w14:textId="52E74410" w:rsidR="004B0C37" w:rsidRPr="00CB537D" w:rsidRDefault="004B0C37" w:rsidP="004B0C37">
            <w:pPr>
              <w:pStyle w:val="Arial11Bold"/>
            </w:pPr>
            <w:r w:rsidRPr="00CB537D">
              <w:t>Fault Current Interruption Time</w:t>
            </w:r>
          </w:p>
        </w:tc>
        <w:tc>
          <w:tcPr>
            <w:tcW w:w="6634" w:type="dxa"/>
          </w:tcPr>
          <w:p w14:paraId="446020FC" w14:textId="3D15B86E" w:rsidR="004B0C37" w:rsidRDefault="004B0C37" w:rsidP="004B0C37">
            <w:pPr>
              <w:pStyle w:val="TableArial11"/>
              <w:rPr>
                <w:rFonts w:cs="Arial"/>
              </w:rPr>
            </w:pPr>
            <w:r>
              <w:t>The time interval from fault inception until the end of the break time of the circuit breaker (as declared by the manufacturers).</w:t>
            </w:r>
          </w:p>
        </w:tc>
      </w:tr>
      <w:tr w:rsidR="004B0C37" w14:paraId="2C8B2336" w14:textId="77777777" w:rsidTr="00430791">
        <w:trPr>
          <w:cantSplit/>
        </w:trPr>
        <w:tc>
          <w:tcPr>
            <w:tcW w:w="2884" w:type="dxa"/>
          </w:tcPr>
          <w:p w14:paraId="07661B3C" w14:textId="5FE1A371" w:rsidR="004B0C37" w:rsidRPr="00CB537D" w:rsidRDefault="004B0C37" w:rsidP="004B0C37">
            <w:pPr>
              <w:pStyle w:val="Arial11Bold"/>
            </w:pPr>
            <w:r w:rsidRPr="00CB537D">
              <w:t>Fault Ride Through</w:t>
            </w:r>
          </w:p>
        </w:tc>
        <w:tc>
          <w:tcPr>
            <w:tcW w:w="6634" w:type="dxa"/>
          </w:tcPr>
          <w:p w14:paraId="52184373" w14:textId="6F339721" w:rsidR="004B0C37" w:rsidRDefault="004B0C37" w:rsidP="004B0C37">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4B0C37" w14:paraId="4C883F65" w14:textId="77777777" w:rsidTr="00430791">
        <w:trPr>
          <w:cantSplit/>
        </w:trPr>
        <w:tc>
          <w:tcPr>
            <w:tcW w:w="2884" w:type="dxa"/>
          </w:tcPr>
          <w:p w14:paraId="1AE62D52" w14:textId="0707DBC7" w:rsidR="004B0C37" w:rsidRPr="00CB537D" w:rsidRDefault="004B0C37" w:rsidP="004B0C37">
            <w:pPr>
              <w:pStyle w:val="Arial11Bold"/>
            </w:pPr>
            <w:r w:rsidRPr="00C65C3A">
              <w:rPr>
                <w:bCs/>
              </w:rPr>
              <w:t>Final-Balancing Compliance Notification  </w:t>
            </w:r>
          </w:p>
        </w:tc>
        <w:tc>
          <w:tcPr>
            <w:tcW w:w="6634" w:type="dxa"/>
          </w:tcPr>
          <w:p w14:paraId="53871824" w14:textId="669CA530" w:rsidR="004B0C37" w:rsidRPr="00E54DBB" w:rsidRDefault="004B0C37" w:rsidP="004B0C37">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4B0C37" w:rsidRPr="00E54DBB" w:rsidRDefault="004B0C37" w:rsidP="004B0C37">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4B0C37" w:rsidRPr="00E54DBB" w:rsidRDefault="004B0C37" w:rsidP="004B0C37">
            <w:pPr>
              <w:pStyle w:val="TableArial11"/>
              <w:rPr>
                <w:rFonts w:cs="Arial"/>
              </w:rPr>
            </w:pPr>
            <w:r w:rsidRPr="00E54DBB">
              <w:rPr>
                <w:rFonts w:cs="Arial"/>
              </w:rPr>
              <w:t>(b) the relevant sections of the Grid Code as applicable, and</w:t>
            </w:r>
          </w:p>
          <w:p w14:paraId="6ED3A492" w14:textId="77777777" w:rsidR="004B0C37" w:rsidRPr="00E54DBB" w:rsidRDefault="004B0C37" w:rsidP="004B0C37">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4B0C37" w:rsidRDefault="004B0C37" w:rsidP="004B0C37">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4B0C37" w:rsidRPr="007E0B31" w14:paraId="4DC1F36D" w14:textId="77777777" w:rsidTr="00430791">
        <w:trPr>
          <w:cantSplit/>
        </w:trPr>
        <w:tc>
          <w:tcPr>
            <w:tcW w:w="2884" w:type="dxa"/>
          </w:tcPr>
          <w:p w14:paraId="39CA52E1" w14:textId="77777777" w:rsidR="004B0C37" w:rsidRPr="007E0B31" w:rsidRDefault="004B0C37" w:rsidP="004B0C37">
            <w:pPr>
              <w:pStyle w:val="Arial11Bold"/>
              <w:rPr>
                <w:rFonts w:cs="Arial"/>
              </w:rPr>
            </w:pPr>
            <w:r w:rsidRPr="007E0B31">
              <w:rPr>
                <w:rFonts w:cs="Arial"/>
              </w:rPr>
              <w:t>Final Generation Outage Programme</w:t>
            </w:r>
          </w:p>
        </w:tc>
        <w:tc>
          <w:tcPr>
            <w:tcW w:w="6634" w:type="dxa"/>
          </w:tcPr>
          <w:p w14:paraId="21DA4626" w14:textId="20118034" w:rsidR="004B0C37" w:rsidRPr="007E0B31" w:rsidRDefault="004B0C37" w:rsidP="004B0C37">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4B0C37" w:rsidRPr="007E0B31" w14:paraId="25992C8B" w14:textId="77777777" w:rsidTr="00430791">
        <w:trPr>
          <w:cantSplit/>
        </w:trPr>
        <w:tc>
          <w:tcPr>
            <w:tcW w:w="2884" w:type="dxa"/>
          </w:tcPr>
          <w:p w14:paraId="24A46B59" w14:textId="6EF2404B" w:rsidR="004B0C37" w:rsidRPr="007E0B31" w:rsidRDefault="004B0C37" w:rsidP="004B0C37">
            <w:pPr>
              <w:pStyle w:val="Arial11Bold"/>
              <w:rPr>
                <w:rFonts w:cs="Arial"/>
              </w:rPr>
            </w:pPr>
            <w:bookmarkStart w:id="30" w:name="_DV_C20"/>
            <w:r w:rsidRPr="007E0B31">
              <w:rPr>
                <w:rFonts w:cs="Arial"/>
              </w:rPr>
              <w:t xml:space="preserve">Final Operational Notification </w:t>
            </w:r>
            <w:r w:rsidRPr="007E0B31">
              <w:rPr>
                <w:rFonts w:cs="Arial"/>
                <w:b w:val="0"/>
              </w:rPr>
              <w:t>or</w:t>
            </w:r>
            <w:r w:rsidRPr="007E0B31">
              <w:rPr>
                <w:rFonts w:cs="Arial"/>
              </w:rPr>
              <w:t xml:space="preserve"> FON </w:t>
            </w:r>
            <w:bookmarkEnd w:id="30"/>
          </w:p>
        </w:tc>
        <w:tc>
          <w:tcPr>
            <w:tcW w:w="6634" w:type="dxa"/>
          </w:tcPr>
          <w:p w14:paraId="52B70B80" w14:textId="1AE703F3" w:rsidR="004B0C37" w:rsidRPr="007E0B31" w:rsidRDefault="004B0C37" w:rsidP="004B0C37">
            <w:pPr>
              <w:pStyle w:val="TableArial11"/>
              <w:rPr>
                <w:rFonts w:cs="Arial"/>
              </w:rPr>
            </w:pPr>
            <w:bookmarkStart w:id="3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1"/>
          </w:p>
          <w:p w14:paraId="534102FE" w14:textId="77777777" w:rsidR="004B0C37" w:rsidRPr="007E0B31" w:rsidRDefault="004B0C37" w:rsidP="004B0C37">
            <w:pPr>
              <w:pStyle w:val="TableArial11"/>
              <w:ind w:left="567" w:hanging="567"/>
              <w:rPr>
                <w:rFonts w:cs="Arial"/>
              </w:rPr>
            </w:pPr>
            <w:bookmarkStart w:id="32" w:name="_DV_C22"/>
            <w:r w:rsidRPr="007E0B31">
              <w:rPr>
                <w:rFonts w:cs="Arial"/>
              </w:rPr>
              <w:t>(a)</w:t>
            </w:r>
            <w:r w:rsidRPr="007E0B31">
              <w:rPr>
                <w:rFonts w:cs="Arial"/>
              </w:rPr>
              <w:tab/>
              <w:t>with the Grid Code, (or where they apply, that relevant derogations have been granted), and</w:t>
            </w:r>
            <w:bookmarkEnd w:id="32"/>
          </w:p>
          <w:p w14:paraId="001CADC8" w14:textId="77777777" w:rsidR="004B0C37" w:rsidRPr="007E0B31" w:rsidRDefault="004B0C37" w:rsidP="004B0C37">
            <w:pPr>
              <w:pStyle w:val="TableArial11"/>
              <w:ind w:left="567" w:hanging="567"/>
              <w:rPr>
                <w:rFonts w:cs="Arial"/>
              </w:rPr>
            </w:pPr>
            <w:bookmarkStart w:id="3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3"/>
          </w:p>
          <w:p w14:paraId="67438D86" w14:textId="77777777" w:rsidR="004B0C37" w:rsidRPr="007E0B31" w:rsidRDefault="004B0C37" w:rsidP="004B0C37">
            <w:pPr>
              <w:pStyle w:val="TableArial11"/>
              <w:rPr>
                <w:rFonts w:cs="Arial"/>
                <w:u w:val="single"/>
              </w:rPr>
            </w:pPr>
            <w:bookmarkStart w:id="3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4"/>
          </w:p>
        </w:tc>
      </w:tr>
      <w:tr w:rsidR="004B0C37" w:rsidRPr="007E0B31" w14:paraId="197251CB" w14:textId="77777777" w:rsidTr="00430791">
        <w:trPr>
          <w:cantSplit/>
        </w:trPr>
        <w:tc>
          <w:tcPr>
            <w:tcW w:w="2884" w:type="dxa"/>
          </w:tcPr>
          <w:p w14:paraId="004E90B7" w14:textId="77777777" w:rsidR="004B0C37" w:rsidRPr="007E0B31" w:rsidRDefault="004B0C37" w:rsidP="004B0C37">
            <w:pPr>
              <w:pStyle w:val="Arial11Bold"/>
              <w:rPr>
                <w:rFonts w:cs="Arial"/>
              </w:rPr>
            </w:pPr>
            <w:r w:rsidRPr="007E0B31">
              <w:rPr>
                <w:rFonts w:cs="Arial"/>
              </w:rPr>
              <w:lastRenderedPageBreak/>
              <w:t>Final Physical Notification Data</w:t>
            </w:r>
          </w:p>
        </w:tc>
        <w:tc>
          <w:tcPr>
            <w:tcW w:w="6634" w:type="dxa"/>
          </w:tcPr>
          <w:p w14:paraId="61126324"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03ECD7A1" w14:textId="77777777" w:rsidTr="00430791">
        <w:trPr>
          <w:cantSplit/>
        </w:trPr>
        <w:tc>
          <w:tcPr>
            <w:tcW w:w="2884" w:type="dxa"/>
          </w:tcPr>
          <w:p w14:paraId="51B8A852" w14:textId="77777777" w:rsidR="004B0C37" w:rsidRPr="007E0B31" w:rsidRDefault="004B0C37" w:rsidP="004B0C37">
            <w:pPr>
              <w:pStyle w:val="Arial11Bold"/>
              <w:rPr>
                <w:rFonts w:cs="Arial"/>
              </w:rPr>
            </w:pPr>
            <w:r w:rsidRPr="007E0B31">
              <w:rPr>
                <w:rFonts w:cs="Arial"/>
              </w:rPr>
              <w:t>Final Report</w:t>
            </w:r>
          </w:p>
        </w:tc>
        <w:tc>
          <w:tcPr>
            <w:tcW w:w="6634" w:type="dxa"/>
          </w:tcPr>
          <w:p w14:paraId="341E27E2" w14:textId="213B90D1" w:rsidR="004B0C37" w:rsidRPr="007E0B31" w:rsidRDefault="004B0C37" w:rsidP="004B0C37">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4B0C37" w:rsidRPr="007E0B31" w14:paraId="61B9A3B0" w14:textId="77777777" w:rsidTr="00430791">
        <w:trPr>
          <w:cantSplit/>
        </w:trPr>
        <w:tc>
          <w:tcPr>
            <w:tcW w:w="2884" w:type="dxa"/>
          </w:tcPr>
          <w:p w14:paraId="3018FCC1" w14:textId="77777777" w:rsidR="004B0C37" w:rsidRPr="007E0B31" w:rsidRDefault="004B0C37" w:rsidP="004B0C37">
            <w:pPr>
              <w:pStyle w:val="Arial11Bold"/>
              <w:rPr>
                <w:rFonts w:cs="Arial"/>
              </w:rPr>
            </w:pPr>
            <w:r w:rsidRPr="007E0B31">
              <w:rPr>
                <w:rFonts w:cs="Arial"/>
              </w:rPr>
              <w:t>Financial Year</w:t>
            </w:r>
          </w:p>
        </w:tc>
        <w:tc>
          <w:tcPr>
            <w:tcW w:w="6634" w:type="dxa"/>
          </w:tcPr>
          <w:p w14:paraId="49A5339B" w14:textId="6E8ABF5C" w:rsidR="004B0C37" w:rsidRPr="007E0B31" w:rsidRDefault="004B0C37" w:rsidP="004B0C37">
            <w:pPr>
              <w:pStyle w:val="TableArial11"/>
              <w:rPr>
                <w:rFonts w:cs="Arial"/>
              </w:rPr>
            </w:pPr>
            <w:r w:rsidRPr="38E6A229">
              <w:rPr>
                <w:rFonts w:cs="Arial"/>
              </w:rPr>
              <w:t xml:space="preserve">As defined in the </w:t>
            </w:r>
            <w:r w:rsidRPr="38E6A229">
              <w:rPr>
                <w:rFonts w:cs="Arial"/>
                <w:b/>
                <w:bCs/>
              </w:rPr>
              <w:t>ESO Licence.</w:t>
            </w:r>
          </w:p>
        </w:tc>
      </w:tr>
      <w:tr w:rsidR="004B0C37" w:rsidRPr="007E0B31" w14:paraId="6050AA75" w14:textId="77777777" w:rsidTr="00430791">
        <w:trPr>
          <w:cantSplit/>
        </w:trPr>
        <w:tc>
          <w:tcPr>
            <w:tcW w:w="2884" w:type="dxa"/>
          </w:tcPr>
          <w:p w14:paraId="29C983BC" w14:textId="77777777" w:rsidR="004B0C37" w:rsidRPr="007E0B31" w:rsidRDefault="004B0C37" w:rsidP="004B0C37">
            <w:pPr>
              <w:pStyle w:val="Arial11Bold"/>
              <w:rPr>
                <w:rFonts w:cs="Arial"/>
              </w:rPr>
            </w:pPr>
            <w:r w:rsidRPr="007E0B31">
              <w:rPr>
                <w:rFonts w:cs="Arial"/>
              </w:rPr>
              <w:t>Fixed Proposed Implementation Date</w:t>
            </w:r>
          </w:p>
        </w:tc>
        <w:tc>
          <w:tcPr>
            <w:tcW w:w="6634" w:type="dxa"/>
          </w:tcPr>
          <w:p w14:paraId="32CF933F"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4B0C37" w:rsidRPr="007E0B31" w14:paraId="3B05A2D5" w14:textId="77777777" w:rsidTr="00430791">
        <w:trPr>
          <w:cantSplit/>
        </w:trPr>
        <w:tc>
          <w:tcPr>
            <w:tcW w:w="2884" w:type="dxa"/>
          </w:tcPr>
          <w:p w14:paraId="11A82ACA" w14:textId="77777777" w:rsidR="004B0C37" w:rsidRPr="007E0B31" w:rsidRDefault="004B0C37" w:rsidP="004B0C37">
            <w:pPr>
              <w:pStyle w:val="Arial11Bold"/>
              <w:rPr>
                <w:rFonts w:cs="Arial"/>
              </w:rPr>
            </w:pPr>
            <w:r w:rsidRPr="007E0B31">
              <w:rPr>
                <w:rFonts w:cs="Arial"/>
              </w:rPr>
              <w:t xml:space="preserve">Flicker Severity </w:t>
            </w:r>
          </w:p>
          <w:p w14:paraId="7B7E4A84" w14:textId="77777777" w:rsidR="004B0C37" w:rsidRPr="007E0B31" w:rsidRDefault="004B0C37" w:rsidP="004B0C37">
            <w:pPr>
              <w:pStyle w:val="Arial11Bold"/>
              <w:rPr>
                <w:rFonts w:cs="Arial"/>
              </w:rPr>
            </w:pPr>
            <w:r w:rsidRPr="007E0B31">
              <w:rPr>
                <w:rFonts w:cs="Arial"/>
              </w:rPr>
              <w:t>(Long Term)</w:t>
            </w:r>
          </w:p>
        </w:tc>
        <w:tc>
          <w:tcPr>
            <w:tcW w:w="6634" w:type="dxa"/>
          </w:tcPr>
          <w:p w14:paraId="36FDA091" w14:textId="77777777" w:rsidR="004B0C37" w:rsidRPr="007E0B31" w:rsidRDefault="004B0C37" w:rsidP="004B0C37">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4B0C37" w:rsidRPr="007E0B31" w14:paraId="31D73F62" w14:textId="77777777" w:rsidTr="00430791">
        <w:trPr>
          <w:cantSplit/>
        </w:trPr>
        <w:tc>
          <w:tcPr>
            <w:tcW w:w="2884" w:type="dxa"/>
          </w:tcPr>
          <w:p w14:paraId="62449C25" w14:textId="77777777" w:rsidR="004B0C37" w:rsidRPr="007E0B31" w:rsidRDefault="004B0C37" w:rsidP="004B0C37">
            <w:pPr>
              <w:pStyle w:val="Arial11Bold"/>
              <w:rPr>
                <w:rFonts w:cs="Arial"/>
              </w:rPr>
            </w:pPr>
            <w:r w:rsidRPr="007E0B31">
              <w:rPr>
                <w:rFonts w:cs="Arial"/>
              </w:rPr>
              <w:t xml:space="preserve">Flicker Severity </w:t>
            </w:r>
          </w:p>
          <w:p w14:paraId="7D271E51" w14:textId="77777777" w:rsidR="004B0C37" w:rsidRPr="007E0B31" w:rsidRDefault="004B0C37" w:rsidP="004B0C37">
            <w:pPr>
              <w:pStyle w:val="Arial11Bold"/>
              <w:rPr>
                <w:rFonts w:cs="Arial"/>
              </w:rPr>
            </w:pPr>
            <w:r w:rsidRPr="007E0B31">
              <w:rPr>
                <w:rFonts w:cs="Arial"/>
              </w:rPr>
              <w:t>(Short Term)</w:t>
            </w:r>
          </w:p>
        </w:tc>
        <w:tc>
          <w:tcPr>
            <w:tcW w:w="6634" w:type="dxa"/>
          </w:tcPr>
          <w:p w14:paraId="60C2F253" w14:textId="77777777" w:rsidR="004B0C37" w:rsidRPr="007E0B31" w:rsidRDefault="004B0C37" w:rsidP="004B0C37">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4B0C37" w:rsidRPr="007E0B31" w14:paraId="27A94E62" w14:textId="77777777" w:rsidTr="00430791">
        <w:trPr>
          <w:cantSplit/>
        </w:trPr>
        <w:tc>
          <w:tcPr>
            <w:tcW w:w="2884" w:type="dxa"/>
          </w:tcPr>
          <w:p w14:paraId="29A7554A" w14:textId="77777777" w:rsidR="004B0C37" w:rsidRPr="007E0B31" w:rsidRDefault="004B0C37" w:rsidP="004B0C37">
            <w:pPr>
              <w:pStyle w:val="Arial11Bold"/>
              <w:rPr>
                <w:rFonts w:cs="Arial"/>
              </w:rPr>
            </w:pPr>
            <w:r w:rsidRPr="007E0B31">
              <w:rPr>
                <w:rFonts w:cs="Arial"/>
              </w:rPr>
              <w:t>Forecast Data</w:t>
            </w:r>
          </w:p>
        </w:tc>
        <w:tc>
          <w:tcPr>
            <w:tcW w:w="6634" w:type="dxa"/>
          </w:tcPr>
          <w:p w14:paraId="137FC4B0"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4B0C37" w:rsidRPr="007E0B31" w14:paraId="635D9387" w14:textId="77777777" w:rsidTr="00430791">
        <w:trPr>
          <w:cantSplit/>
        </w:trPr>
        <w:tc>
          <w:tcPr>
            <w:tcW w:w="2884" w:type="dxa"/>
          </w:tcPr>
          <w:p w14:paraId="2530D328" w14:textId="77777777" w:rsidR="004B0C37" w:rsidRPr="007E0B31" w:rsidRDefault="004B0C37" w:rsidP="004B0C37">
            <w:pPr>
              <w:pStyle w:val="Arial11Bold"/>
              <w:rPr>
                <w:rFonts w:cs="Arial"/>
              </w:rPr>
            </w:pPr>
            <w:r w:rsidRPr="007E0B31">
              <w:rPr>
                <w:rFonts w:cs="Arial"/>
              </w:rPr>
              <w:t>Frequency</w:t>
            </w:r>
          </w:p>
        </w:tc>
        <w:tc>
          <w:tcPr>
            <w:tcW w:w="6634" w:type="dxa"/>
          </w:tcPr>
          <w:p w14:paraId="5D2158EE" w14:textId="77777777" w:rsidR="004B0C37" w:rsidRPr="007E0B31" w:rsidRDefault="004B0C37" w:rsidP="004B0C37">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4B0C37" w:rsidRPr="007E0B31" w14:paraId="7F38DB83"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4B0C37" w:rsidRPr="00112FC3" w:rsidRDefault="004B0C37" w:rsidP="004B0C37">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4B0C37" w:rsidRPr="00112FC3" w:rsidRDefault="004B0C37" w:rsidP="004B0C37">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4B0C37" w:rsidRPr="00112FC3" w:rsidRDefault="004B0C37" w:rsidP="004B0C37">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4B0C37" w:rsidRPr="0079139F" w14:paraId="1AC85899" w14:textId="77777777" w:rsidTr="00430791">
        <w:trPr>
          <w:cantSplit/>
        </w:trPr>
        <w:tc>
          <w:tcPr>
            <w:tcW w:w="2884" w:type="dxa"/>
          </w:tcPr>
          <w:p w14:paraId="06F08692" w14:textId="4BD622F9" w:rsidR="004B0C37" w:rsidRPr="0079139F" w:rsidRDefault="004B0C37" w:rsidP="004B0C37">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4B0C37" w:rsidRPr="0079139F" w:rsidRDefault="004B0C37" w:rsidP="004B0C37">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4B0C37" w:rsidRPr="00BB45B0" w:rsidRDefault="004B0C37" w:rsidP="004B0C37">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4B0C37" w:rsidRPr="0079139F" w14:paraId="77B0CFDB" w14:textId="77777777" w:rsidTr="00430791">
        <w:trPr>
          <w:cantSplit/>
        </w:trPr>
        <w:tc>
          <w:tcPr>
            <w:tcW w:w="2884" w:type="dxa"/>
          </w:tcPr>
          <w:p w14:paraId="1510B015" w14:textId="08E45941" w:rsidR="004B0C37" w:rsidRPr="0079139F" w:rsidRDefault="004B0C37" w:rsidP="004B0C37">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4B0C37" w:rsidRPr="00BB45B0" w:rsidRDefault="004B0C37" w:rsidP="004B0C37">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4B0C37" w:rsidRPr="007E0B31" w14:paraId="2FB4BCBE" w14:textId="77777777" w:rsidTr="00430791">
        <w:trPr>
          <w:cantSplit/>
        </w:trPr>
        <w:tc>
          <w:tcPr>
            <w:tcW w:w="2884" w:type="dxa"/>
          </w:tcPr>
          <w:p w14:paraId="7E69F55B" w14:textId="79011215" w:rsidR="004B0C37" w:rsidRPr="00112FC3" w:rsidRDefault="004B0C37" w:rsidP="004B0C37">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4B0C37" w:rsidRPr="00112FC3" w:rsidRDefault="004B0C37" w:rsidP="004B0C37">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4B0C37" w:rsidRPr="007E0B31" w14:paraId="2BDE2553" w14:textId="77777777" w:rsidTr="00430791">
        <w:trPr>
          <w:cantSplit/>
        </w:trPr>
        <w:tc>
          <w:tcPr>
            <w:tcW w:w="2884" w:type="dxa"/>
          </w:tcPr>
          <w:p w14:paraId="56FA2E2D" w14:textId="77777777" w:rsidR="004B0C37" w:rsidRPr="007E0B31" w:rsidRDefault="004B0C37" w:rsidP="004B0C37">
            <w:pPr>
              <w:pStyle w:val="Arial11Bold"/>
              <w:rPr>
                <w:rFonts w:cs="Arial"/>
              </w:rPr>
            </w:pPr>
            <w:r w:rsidRPr="007E0B31">
              <w:rPr>
                <w:rFonts w:cs="Arial"/>
              </w:rPr>
              <w:t>Frequency Sensitive AGR Unit</w:t>
            </w:r>
          </w:p>
        </w:tc>
        <w:tc>
          <w:tcPr>
            <w:tcW w:w="6634" w:type="dxa"/>
          </w:tcPr>
          <w:p w14:paraId="56CA59A6" w14:textId="04E356F9" w:rsidR="004B0C37" w:rsidRPr="007E0B31" w:rsidRDefault="004B0C37" w:rsidP="004B0C37">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4B0C37" w:rsidRPr="007E0B31" w14:paraId="35142B58" w14:textId="77777777" w:rsidTr="00430791">
        <w:trPr>
          <w:cantSplit/>
        </w:trPr>
        <w:tc>
          <w:tcPr>
            <w:tcW w:w="2884" w:type="dxa"/>
          </w:tcPr>
          <w:p w14:paraId="044AA9D6" w14:textId="77777777" w:rsidR="004B0C37" w:rsidRPr="007E0B31" w:rsidRDefault="004B0C37" w:rsidP="004B0C37">
            <w:pPr>
              <w:pStyle w:val="Arial11Bold"/>
              <w:rPr>
                <w:rFonts w:cs="Arial"/>
              </w:rPr>
            </w:pPr>
            <w:r w:rsidRPr="007E0B31">
              <w:rPr>
                <w:rFonts w:cs="Arial"/>
              </w:rPr>
              <w:lastRenderedPageBreak/>
              <w:t>Frequency Sensitive AGR Unit Limit</w:t>
            </w:r>
          </w:p>
        </w:tc>
        <w:tc>
          <w:tcPr>
            <w:tcW w:w="6634" w:type="dxa"/>
          </w:tcPr>
          <w:p w14:paraId="3F623190" w14:textId="3E5A500D" w:rsidR="004B0C37" w:rsidRPr="007E0B31" w:rsidRDefault="004B0C37" w:rsidP="004B0C37">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4B0C37" w:rsidRPr="007E0B31" w14:paraId="0B07C095" w14:textId="77777777" w:rsidTr="00430791">
        <w:trPr>
          <w:cantSplit/>
        </w:trPr>
        <w:tc>
          <w:tcPr>
            <w:tcW w:w="2884" w:type="dxa"/>
          </w:tcPr>
          <w:p w14:paraId="61CF9420" w14:textId="77777777" w:rsidR="004B0C37" w:rsidRPr="007E0B31" w:rsidRDefault="004B0C37" w:rsidP="004B0C37">
            <w:pPr>
              <w:pStyle w:val="Arial11Bold"/>
              <w:rPr>
                <w:rFonts w:cs="Arial"/>
              </w:rPr>
            </w:pPr>
            <w:r w:rsidRPr="007E0B31">
              <w:rPr>
                <w:rFonts w:cs="Arial"/>
              </w:rPr>
              <w:t>Frequency Sensitive Mode</w:t>
            </w:r>
          </w:p>
        </w:tc>
        <w:tc>
          <w:tcPr>
            <w:tcW w:w="6634" w:type="dxa"/>
          </w:tcPr>
          <w:p w14:paraId="73728290" w14:textId="77777777" w:rsidR="004B0C37" w:rsidRPr="007E0B31" w:rsidRDefault="004B0C37" w:rsidP="004B0C37">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4B0C37" w:rsidRPr="007E0B31" w14:paraId="164B885B" w14:textId="77777777" w:rsidTr="00430791">
        <w:trPr>
          <w:cantSplit/>
        </w:trPr>
        <w:tc>
          <w:tcPr>
            <w:tcW w:w="2884" w:type="dxa"/>
          </w:tcPr>
          <w:p w14:paraId="4373C7C1" w14:textId="77777777" w:rsidR="004B0C37" w:rsidRPr="007E0B31" w:rsidRDefault="004B0C37" w:rsidP="004B0C37">
            <w:pPr>
              <w:pStyle w:val="Arial11Bold"/>
              <w:rPr>
                <w:rFonts w:cs="Arial"/>
              </w:rPr>
            </w:pPr>
            <w:r w:rsidRPr="007E0B31">
              <w:rPr>
                <w:rFonts w:cs="Arial"/>
              </w:rPr>
              <w:t>Fuel Security Code</w:t>
            </w:r>
          </w:p>
        </w:tc>
        <w:tc>
          <w:tcPr>
            <w:tcW w:w="6634" w:type="dxa"/>
          </w:tcPr>
          <w:p w14:paraId="4BC316B9" w14:textId="77777777" w:rsidR="004B0C37" w:rsidRPr="007E0B31" w:rsidRDefault="004B0C37" w:rsidP="004B0C37">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4B0C37" w:rsidRPr="007E0B31" w14:paraId="5C808BE5" w14:textId="77777777" w:rsidTr="00430791">
        <w:trPr>
          <w:cantSplit/>
          <w:ins w:id="35" w:author="Stephen Dale (NESO)" w:date="2025-04-11T16:57:00Z"/>
        </w:trPr>
        <w:tc>
          <w:tcPr>
            <w:tcW w:w="2884" w:type="dxa"/>
          </w:tcPr>
          <w:p w14:paraId="4A65A357" w14:textId="6A53E9C2" w:rsidR="004B0C37" w:rsidRPr="007E0B31" w:rsidRDefault="004B0C37" w:rsidP="004B0C37">
            <w:pPr>
              <w:pStyle w:val="Arial11Bold"/>
              <w:rPr>
                <w:ins w:id="36" w:author="Stephen Dale (NESO)" w:date="2025-04-11T16:57:00Z" w16du:dateUtc="2025-04-11T15:57:00Z"/>
                <w:rFonts w:cs="Arial"/>
              </w:rPr>
            </w:pPr>
            <w:ins w:id="37" w:author="Stephen Dale (NESO)" w:date="2025-04-11T16:57:00Z" w16du:dateUtc="2025-04-11T15:57:00Z">
              <w:r>
                <w:rPr>
                  <w:rFonts w:cs="Arial"/>
                </w:rPr>
                <w:t>Future State of Energy (FSoE)</w:t>
              </w:r>
            </w:ins>
          </w:p>
        </w:tc>
        <w:tc>
          <w:tcPr>
            <w:tcW w:w="6634" w:type="dxa"/>
          </w:tcPr>
          <w:p w14:paraId="38382217" w14:textId="37DFFF49" w:rsidR="004B0C37" w:rsidRPr="007E0B31" w:rsidRDefault="004B0C37" w:rsidP="004B0C37">
            <w:pPr>
              <w:pStyle w:val="TableArial11"/>
              <w:rPr>
                <w:ins w:id="38" w:author="Stephen Dale (NESO)" w:date="2025-04-11T16:57:00Z" w16du:dateUtc="2025-04-11T15:57:00Z"/>
                <w:rFonts w:cs="Arial"/>
              </w:rPr>
            </w:pPr>
            <w:ins w:id="39" w:author="Stephen Dale (NESO)" w:date="2025-04-11T16:58:00Z" w16du:dateUtc="2025-04-11T15:58:00Z">
              <w:r>
                <w:rPr>
                  <w:rFonts w:cs="Arial"/>
                </w:rPr>
                <w:t xml:space="preserve">For each </w:t>
              </w:r>
              <w:r w:rsidRPr="00A95B81">
                <w:rPr>
                  <w:rFonts w:cs="Arial"/>
                  <w:b/>
                  <w:bCs/>
                </w:rPr>
                <w:t>Electricity Storage Module</w:t>
              </w:r>
              <w:r>
                <w:rPr>
                  <w:rFonts w:cs="Arial"/>
                </w:rPr>
                <w:t xml:space="preserve">, this is a series of MWh figures and associated times, which is calculated by </w:t>
              </w:r>
              <w:r w:rsidRPr="00A95B81">
                <w:rPr>
                  <w:rFonts w:cs="Arial"/>
                  <w:b/>
                  <w:bCs/>
                </w:rPr>
                <w:t>The Company</w:t>
              </w:r>
              <w:r>
                <w:rPr>
                  <w:rFonts w:cs="Arial"/>
                </w:rPr>
                <w:t xml:space="preserve"> using the data provided under BC1.A.11.1, making up an estimated profile of the energy stored in that </w:t>
              </w:r>
              <w:r w:rsidRPr="00A95B81">
                <w:rPr>
                  <w:rFonts w:cs="Arial"/>
                  <w:b/>
                  <w:bCs/>
                </w:rPr>
                <w:t>Electricity Storage Module</w:t>
              </w:r>
              <w:r>
                <w:rPr>
                  <w:rFonts w:cs="Arial"/>
                </w:rPr>
                <w:t>.</w:t>
              </w:r>
            </w:ins>
          </w:p>
        </w:tc>
      </w:tr>
      <w:tr w:rsidR="004B0C37" w14:paraId="6FC7B87C" w14:textId="77777777" w:rsidTr="00430791">
        <w:trPr>
          <w:cantSplit/>
          <w:trHeight w:val="300"/>
        </w:trPr>
        <w:tc>
          <w:tcPr>
            <w:tcW w:w="2884" w:type="dxa"/>
          </w:tcPr>
          <w:p w14:paraId="766414E9" w14:textId="5E0540A9" w:rsidR="004B0C37" w:rsidRDefault="004B0C37" w:rsidP="004B0C37">
            <w:pPr>
              <w:pStyle w:val="Arial11Bold"/>
              <w:rPr>
                <w:rFonts w:cs="Arial"/>
              </w:rPr>
            </w:pPr>
            <w:r w:rsidRPr="38E6A229">
              <w:rPr>
                <w:rFonts w:cs="Arial"/>
              </w:rPr>
              <w:t>Gas System Planner Licence or GSP Licence</w:t>
            </w:r>
          </w:p>
        </w:tc>
        <w:tc>
          <w:tcPr>
            <w:tcW w:w="6634" w:type="dxa"/>
          </w:tcPr>
          <w:p w14:paraId="11A2C521" w14:textId="00BA3B99" w:rsidR="004B0C37" w:rsidRDefault="004B0C37" w:rsidP="004B0C37">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4B0C37" w:rsidRPr="007E0B31" w14:paraId="6D481950" w14:textId="77777777" w:rsidTr="00430791">
        <w:trPr>
          <w:cantSplit/>
        </w:trPr>
        <w:tc>
          <w:tcPr>
            <w:tcW w:w="2884" w:type="dxa"/>
          </w:tcPr>
          <w:p w14:paraId="6ABADA08" w14:textId="77777777" w:rsidR="004B0C37" w:rsidRPr="007E0B31" w:rsidRDefault="004B0C37" w:rsidP="004B0C37">
            <w:pPr>
              <w:pStyle w:val="Arial11Bold"/>
              <w:rPr>
                <w:rFonts w:cs="Arial"/>
              </w:rPr>
            </w:pPr>
            <w:r w:rsidRPr="007E0B31">
              <w:rPr>
                <w:rFonts w:cs="Arial"/>
              </w:rPr>
              <w:t>Gas Turbine Unit</w:t>
            </w:r>
          </w:p>
        </w:tc>
        <w:tc>
          <w:tcPr>
            <w:tcW w:w="6634" w:type="dxa"/>
          </w:tcPr>
          <w:p w14:paraId="1D4B4F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4B0C37" w:rsidRPr="007E0B31" w14:paraId="64E5C05F" w14:textId="77777777" w:rsidTr="00430791">
        <w:trPr>
          <w:cantSplit/>
        </w:trPr>
        <w:tc>
          <w:tcPr>
            <w:tcW w:w="2884" w:type="dxa"/>
          </w:tcPr>
          <w:p w14:paraId="01FFF6B2" w14:textId="77777777" w:rsidR="004B0C37" w:rsidRPr="007E0B31" w:rsidRDefault="004B0C37" w:rsidP="004B0C37">
            <w:pPr>
              <w:pStyle w:val="Arial11Bold"/>
              <w:rPr>
                <w:rFonts w:cs="Arial"/>
              </w:rPr>
            </w:pPr>
            <w:r w:rsidRPr="007E0B31">
              <w:rPr>
                <w:rFonts w:cs="Arial"/>
              </w:rPr>
              <w:t>Gas Zone Diagram</w:t>
            </w:r>
          </w:p>
        </w:tc>
        <w:tc>
          <w:tcPr>
            <w:tcW w:w="6634" w:type="dxa"/>
          </w:tcPr>
          <w:p w14:paraId="53A7BC0A" w14:textId="77777777" w:rsidR="004B0C37" w:rsidRPr="007E0B31" w:rsidRDefault="004B0C37" w:rsidP="004B0C37">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4B0C37" w:rsidRPr="007E0B31" w14:paraId="25207431" w14:textId="77777777" w:rsidTr="00430791">
        <w:trPr>
          <w:cantSplit/>
        </w:trPr>
        <w:tc>
          <w:tcPr>
            <w:tcW w:w="2884" w:type="dxa"/>
          </w:tcPr>
          <w:p w14:paraId="5D11ED34" w14:textId="77777777" w:rsidR="004B0C37" w:rsidRPr="007E0B31" w:rsidRDefault="004B0C37" w:rsidP="004B0C37">
            <w:pPr>
              <w:pStyle w:val="Arial11Bold"/>
              <w:rPr>
                <w:rFonts w:cs="Arial"/>
              </w:rPr>
            </w:pPr>
            <w:r w:rsidRPr="007E0B31">
              <w:rPr>
                <w:rFonts w:cs="Arial"/>
              </w:rPr>
              <w:t>Gate Closure</w:t>
            </w:r>
          </w:p>
        </w:tc>
        <w:tc>
          <w:tcPr>
            <w:tcW w:w="6634" w:type="dxa"/>
          </w:tcPr>
          <w:p w14:paraId="13C5C4ED"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751C0B2D" w14:textId="77777777" w:rsidTr="00430791">
        <w:trPr>
          <w:cantSplit/>
        </w:trPr>
        <w:tc>
          <w:tcPr>
            <w:tcW w:w="2884" w:type="dxa"/>
          </w:tcPr>
          <w:p w14:paraId="69164933" w14:textId="77777777" w:rsidR="004B0C37" w:rsidRPr="007E0B31" w:rsidRDefault="004B0C37" w:rsidP="004B0C37">
            <w:pPr>
              <w:pStyle w:val="Arial11Bold"/>
              <w:rPr>
                <w:rFonts w:cs="Arial"/>
              </w:rPr>
            </w:pPr>
            <w:r w:rsidRPr="007E0B31">
              <w:rPr>
                <w:rFonts w:cs="Arial"/>
              </w:rPr>
              <w:lastRenderedPageBreak/>
              <w:t>GB Code User</w:t>
            </w:r>
          </w:p>
        </w:tc>
        <w:tc>
          <w:tcPr>
            <w:tcW w:w="6634" w:type="dxa"/>
          </w:tcPr>
          <w:p w14:paraId="7C7DFDA1" w14:textId="77777777" w:rsidR="004B0C37" w:rsidRPr="005C20E3" w:rsidRDefault="004B0C37" w:rsidP="004B0C37">
            <w:pPr>
              <w:pStyle w:val="TableArial11"/>
            </w:pPr>
            <w:r w:rsidRPr="005C20E3">
              <w:t xml:space="preserve">A </w:t>
            </w:r>
            <w:r w:rsidRPr="005C20E3">
              <w:rPr>
                <w:b/>
              </w:rPr>
              <w:t>User</w:t>
            </w:r>
            <w:r w:rsidRPr="005C20E3">
              <w:t xml:space="preserve"> in respect of:- </w:t>
            </w:r>
          </w:p>
          <w:p w14:paraId="0877FB88" w14:textId="08697FB3" w:rsidR="004B0C37" w:rsidRPr="005C20E3" w:rsidRDefault="004B0C37" w:rsidP="004B0C37">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4B0C37" w:rsidRPr="005C20E3" w:rsidRDefault="004B0C37" w:rsidP="004B0C37">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4B0C37" w:rsidRPr="005C20E3" w:rsidRDefault="004B0C37" w:rsidP="004B0C37">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4B0C37" w:rsidRPr="00943BB7" w:rsidRDefault="004B0C37" w:rsidP="004B0C37">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4B0C37" w:rsidRPr="007E0B31" w14:paraId="4723553C" w14:textId="77777777" w:rsidTr="00430791">
        <w:trPr>
          <w:cantSplit/>
        </w:trPr>
        <w:tc>
          <w:tcPr>
            <w:tcW w:w="2884" w:type="dxa"/>
          </w:tcPr>
          <w:p w14:paraId="4FE5BF46" w14:textId="138D465C" w:rsidR="004B0C37" w:rsidRPr="007E0B31" w:rsidRDefault="004B0C37" w:rsidP="004B0C37">
            <w:pPr>
              <w:pStyle w:val="Arial11Bold"/>
              <w:rPr>
                <w:rFonts w:cs="Arial"/>
              </w:rPr>
            </w:pPr>
            <w:r w:rsidRPr="007E0B31">
              <w:rPr>
                <w:rFonts w:cs="Arial"/>
              </w:rPr>
              <w:t>GB Generator</w:t>
            </w:r>
          </w:p>
        </w:tc>
        <w:tc>
          <w:tcPr>
            <w:tcW w:w="6634" w:type="dxa"/>
          </w:tcPr>
          <w:p w14:paraId="3BE7D000" w14:textId="1CD9DB0E" w:rsidR="004B0C37" w:rsidRPr="007E0B31" w:rsidRDefault="004B0C37" w:rsidP="004B0C37">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B0C37" w:rsidRPr="007E0B31" w14:paraId="0890B9CD" w14:textId="77777777" w:rsidTr="00430791">
        <w:trPr>
          <w:cantSplit/>
        </w:trPr>
        <w:tc>
          <w:tcPr>
            <w:tcW w:w="2884" w:type="dxa"/>
          </w:tcPr>
          <w:p w14:paraId="047BF2BB" w14:textId="77777777" w:rsidR="004B0C37" w:rsidRPr="0032641D" w:rsidRDefault="004B0C37" w:rsidP="004B0C37">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4B0C37" w:rsidRPr="007E0B31" w:rsidRDefault="004B0C37" w:rsidP="004B0C37">
            <w:pPr>
              <w:pStyle w:val="Arial11Bold"/>
              <w:rPr>
                <w:rFonts w:cs="Arial"/>
              </w:rPr>
            </w:pPr>
          </w:p>
        </w:tc>
        <w:tc>
          <w:tcPr>
            <w:tcW w:w="6634" w:type="dxa"/>
          </w:tcPr>
          <w:p w14:paraId="221BB2FF" w14:textId="70FD9582" w:rsidR="004B0C37" w:rsidRPr="00734BAD" w:rsidRDefault="004B0C37" w:rsidP="004B0C37">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4B0C37" w:rsidRPr="00734BAD" w:rsidRDefault="004B0C37" w:rsidP="004B0C37">
            <w:pPr>
              <w:pStyle w:val="TableArial11"/>
              <w:numPr>
                <w:ilvl w:val="0"/>
                <w:numId w:val="23"/>
              </w:numPr>
            </w:pPr>
            <w:r w:rsidRPr="00734BAD">
              <w:t xml:space="preserve"> the relevant sections of the Grid Code as applicable, and</w:t>
            </w:r>
          </w:p>
          <w:p w14:paraId="16B96893" w14:textId="77777777" w:rsidR="004B0C37" w:rsidRPr="00734BAD" w:rsidRDefault="004B0C37" w:rsidP="004B0C37">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4B0C37" w:rsidRPr="007E0B31" w:rsidRDefault="004B0C37" w:rsidP="004B0C37">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4B0C37" w:rsidRPr="007E0B31" w14:paraId="3908ABF1" w14:textId="77777777" w:rsidTr="00430791">
        <w:trPr>
          <w:cantSplit/>
        </w:trPr>
        <w:tc>
          <w:tcPr>
            <w:tcW w:w="2884" w:type="dxa"/>
          </w:tcPr>
          <w:p w14:paraId="3EA02135" w14:textId="77777777" w:rsidR="004B0C37" w:rsidRPr="00EE4B2B" w:rsidRDefault="004B0C37" w:rsidP="004B0C37">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4B0C37" w:rsidRPr="00FC628A" w:rsidRDefault="004B0C37" w:rsidP="004B0C37">
            <w:pPr>
              <w:pStyle w:val="Arial11Bold"/>
              <w:rPr>
                <w:rFonts w:cs="Arial"/>
                <w:bCs/>
              </w:rPr>
            </w:pPr>
          </w:p>
        </w:tc>
        <w:tc>
          <w:tcPr>
            <w:tcW w:w="6634" w:type="dxa"/>
          </w:tcPr>
          <w:p w14:paraId="2026C6BF" w14:textId="284D417F" w:rsidR="004B0C37" w:rsidRPr="0032641D" w:rsidRDefault="004B0C37" w:rsidP="004B0C37">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4B0C37" w:rsidRDefault="004B0C37" w:rsidP="004B0C37">
            <w:pPr>
              <w:pStyle w:val="TableArial11"/>
              <w:numPr>
                <w:ilvl w:val="0"/>
                <w:numId w:val="24"/>
              </w:numPr>
            </w:pPr>
            <w:r w:rsidRPr="0032641D">
              <w:t>the relevant sections of the Grid Code as applicable, and</w:t>
            </w:r>
          </w:p>
          <w:p w14:paraId="7D517529" w14:textId="36F5EDB0" w:rsidR="004B0C37" w:rsidRPr="00734BAD" w:rsidRDefault="004B0C37" w:rsidP="004B0C37">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4B0C37" w:rsidRPr="007E0B31" w14:paraId="30B0063C" w14:textId="77777777" w:rsidTr="00430791">
        <w:trPr>
          <w:cantSplit/>
        </w:trPr>
        <w:tc>
          <w:tcPr>
            <w:tcW w:w="2884" w:type="dxa"/>
          </w:tcPr>
          <w:p w14:paraId="53F51ECC" w14:textId="0A2B2D8E" w:rsidR="004B0C37" w:rsidRPr="0048511E" w:rsidRDefault="004B0C37" w:rsidP="004B0C37">
            <w:pPr>
              <w:pStyle w:val="Arial11Bold"/>
              <w:rPr>
                <w:rFonts w:cs="Arial"/>
              </w:rPr>
            </w:pPr>
            <w:r w:rsidRPr="002510FF">
              <w:rPr>
                <w:rFonts w:cs="Arial"/>
              </w:rPr>
              <w:t>GBGF Fast Fault Current Injection</w:t>
            </w:r>
          </w:p>
        </w:tc>
        <w:tc>
          <w:tcPr>
            <w:tcW w:w="6634" w:type="dxa"/>
          </w:tcPr>
          <w:p w14:paraId="7DAB5385" w14:textId="357F5E41" w:rsidR="004B0C37" w:rsidRPr="0048511E" w:rsidRDefault="004B0C37" w:rsidP="004B0C37">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4B0C37" w:rsidRPr="00EA00FC" w14:paraId="26F5238B" w14:textId="77777777" w:rsidTr="00430791">
        <w:trPr>
          <w:cantSplit/>
        </w:trPr>
        <w:tc>
          <w:tcPr>
            <w:tcW w:w="2884" w:type="dxa"/>
          </w:tcPr>
          <w:p w14:paraId="22B97752" w14:textId="071CAA70" w:rsidR="004B0C37" w:rsidRPr="00EA00FC" w:rsidRDefault="004B0C37" w:rsidP="004B0C37">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4B0C37" w:rsidRPr="00EA00FC" w:rsidRDefault="004B0C37" w:rsidP="004B0C37">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4B0C37" w:rsidRPr="007E0B31" w14:paraId="76567AF3" w14:textId="77777777" w:rsidTr="00430791">
        <w:trPr>
          <w:cantSplit/>
        </w:trPr>
        <w:tc>
          <w:tcPr>
            <w:tcW w:w="2884" w:type="dxa"/>
          </w:tcPr>
          <w:p w14:paraId="7D346738" w14:textId="3C7670F7" w:rsidR="004B0C37" w:rsidRPr="00D73207" w:rsidRDefault="004B0C37" w:rsidP="004B0C3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4B0C37" w:rsidRPr="00D73207" w:rsidRDefault="004B0C37" w:rsidP="004B0C3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4B0C37" w:rsidRPr="007E0B31" w14:paraId="65BB692A" w14:textId="77777777" w:rsidTr="00430791">
        <w:trPr>
          <w:cantSplit/>
        </w:trPr>
        <w:tc>
          <w:tcPr>
            <w:tcW w:w="2884" w:type="dxa"/>
          </w:tcPr>
          <w:p w14:paraId="415F428D" w14:textId="43AC9763" w:rsidR="004B0C37" w:rsidRPr="00820AC6" w:rsidRDefault="004B0C37" w:rsidP="004B0C37">
            <w:pPr>
              <w:pStyle w:val="Arial11Bold"/>
              <w:rPr>
                <w:rFonts w:cs="Arial"/>
              </w:rPr>
            </w:pPr>
            <w:r w:rsidRPr="00820AC6">
              <w:rPr>
                <w:rFonts w:cs="Arial"/>
              </w:rPr>
              <w:t>GB Grid Supply Point</w:t>
            </w:r>
          </w:p>
        </w:tc>
        <w:tc>
          <w:tcPr>
            <w:tcW w:w="6634" w:type="dxa"/>
          </w:tcPr>
          <w:p w14:paraId="7E88EB64" w14:textId="1BCD6522" w:rsidR="004B0C37" w:rsidRPr="00820AC6" w:rsidRDefault="004B0C37" w:rsidP="004B0C3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4B0C37" w:rsidRPr="007E0B31" w14:paraId="29C91D0A" w14:textId="77777777" w:rsidTr="00430791">
        <w:trPr>
          <w:cantSplit/>
        </w:trPr>
        <w:tc>
          <w:tcPr>
            <w:tcW w:w="2884" w:type="dxa"/>
          </w:tcPr>
          <w:p w14:paraId="3189B258" w14:textId="77777777" w:rsidR="004B0C37" w:rsidRPr="007E0B31" w:rsidRDefault="004B0C37" w:rsidP="004B0C37">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4B0C37" w:rsidRPr="007E0B31" w:rsidRDefault="004B0C37" w:rsidP="004B0C3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4B0C37" w:rsidRPr="007E0B31" w14:paraId="7DAFA3C3" w14:textId="77777777" w:rsidTr="00430791">
        <w:trPr>
          <w:cantSplit/>
        </w:trPr>
        <w:tc>
          <w:tcPr>
            <w:tcW w:w="2884" w:type="dxa"/>
          </w:tcPr>
          <w:p w14:paraId="236BDDC1" w14:textId="77777777" w:rsidR="004B0C37" w:rsidRPr="007E0B31" w:rsidRDefault="004B0C37" w:rsidP="004B0C37">
            <w:pPr>
              <w:pStyle w:val="Arial11Bold"/>
              <w:rPr>
                <w:rFonts w:cs="Arial"/>
              </w:rPr>
            </w:pPr>
            <w:r w:rsidRPr="007E0B31">
              <w:rPr>
                <w:rFonts w:cs="Arial"/>
              </w:rPr>
              <w:t>GCDF</w:t>
            </w:r>
          </w:p>
        </w:tc>
        <w:tc>
          <w:tcPr>
            <w:tcW w:w="6634" w:type="dxa"/>
          </w:tcPr>
          <w:p w14:paraId="7C26F5C6" w14:textId="77777777" w:rsidR="004B0C37" w:rsidRPr="007E0B31" w:rsidRDefault="004B0C37" w:rsidP="004B0C37">
            <w:pPr>
              <w:pStyle w:val="TableArial11"/>
              <w:rPr>
                <w:rFonts w:cs="Arial"/>
              </w:rPr>
            </w:pPr>
            <w:r w:rsidRPr="007E0B31">
              <w:rPr>
                <w:rFonts w:cs="Arial"/>
              </w:rPr>
              <w:t>Means the Grid Code Development Forum.</w:t>
            </w:r>
          </w:p>
        </w:tc>
      </w:tr>
      <w:tr w:rsidR="004B0C37" w:rsidRPr="007E0B31" w14:paraId="1530B793" w14:textId="77777777" w:rsidTr="00430791">
        <w:trPr>
          <w:cantSplit/>
        </w:trPr>
        <w:tc>
          <w:tcPr>
            <w:tcW w:w="2884" w:type="dxa"/>
          </w:tcPr>
          <w:p w14:paraId="562A7357" w14:textId="77777777" w:rsidR="004B0C37" w:rsidRPr="007E0B31" w:rsidRDefault="004B0C37" w:rsidP="004B0C3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4B0C37" w:rsidRPr="007E0B31" w14:paraId="379C1A71" w14:textId="77777777" w:rsidTr="00430791">
        <w:trPr>
          <w:cantSplit/>
        </w:trPr>
        <w:tc>
          <w:tcPr>
            <w:tcW w:w="2884" w:type="dxa"/>
          </w:tcPr>
          <w:p w14:paraId="08FF36A2" w14:textId="77777777" w:rsidR="004B0C37" w:rsidRPr="007E0B31" w:rsidRDefault="004B0C37" w:rsidP="004B0C37">
            <w:pPr>
              <w:pStyle w:val="Arial11Bold"/>
              <w:rPr>
                <w:rFonts w:cs="Arial"/>
              </w:rPr>
            </w:pPr>
            <w:r w:rsidRPr="007E0B31">
              <w:rPr>
                <w:rFonts w:cs="Arial"/>
              </w:rPr>
              <w:t>Generating Plant Demand Margin</w:t>
            </w:r>
          </w:p>
        </w:tc>
        <w:tc>
          <w:tcPr>
            <w:tcW w:w="6634" w:type="dxa"/>
          </w:tcPr>
          <w:p w14:paraId="41DF891E" w14:textId="77777777" w:rsidR="004B0C37" w:rsidRPr="007E0B31" w:rsidRDefault="004B0C37" w:rsidP="004B0C3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4B0C37" w:rsidRPr="007E0B31" w14:paraId="311EAF72" w14:textId="77777777" w:rsidTr="00430791">
        <w:trPr>
          <w:cantSplit/>
        </w:trPr>
        <w:tc>
          <w:tcPr>
            <w:tcW w:w="2884" w:type="dxa"/>
          </w:tcPr>
          <w:p w14:paraId="7AAF3305" w14:textId="77777777" w:rsidR="004B0C37" w:rsidRPr="007E0B31" w:rsidRDefault="004B0C37" w:rsidP="004B0C37">
            <w:pPr>
              <w:pStyle w:val="Arial11Bold"/>
              <w:rPr>
                <w:rFonts w:cs="Arial"/>
              </w:rPr>
            </w:pPr>
            <w:r w:rsidRPr="007E0B31">
              <w:rPr>
                <w:rFonts w:cs="Arial"/>
              </w:rPr>
              <w:t>Generating Unit</w:t>
            </w:r>
          </w:p>
        </w:tc>
        <w:tc>
          <w:tcPr>
            <w:tcW w:w="6634" w:type="dxa"/>
          </w:tcPr>
          <w:p w14:paraId="2E453C15"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4B0C37" w:rsidRPr="007E0B31" w14:paraId="1EBF9128" w14:textId="77777777" w:rsidTr="00430791">
        <w:trPr>
          <w:cantSplit/>
        </w:trPr>
        <w:tc>
          <w:tcPr>
            <w:tcW w:w="2884" w:type="dxa"/>
          </w:tcPr>
          <w:p w14:paraId="013D7CA3" w14:textId="77777777" w:rsidR="004B0C37" w:rsidRPr="007E0B31" w:rsidRDefault="004B0C37" w:rsidP="004B0C37">
            <w:pPr>
              <w:pStyle w:val="Arial11Bold"/>
              <w:rPr>
                <w:rFonts w:cs="Arial"/>
              </w:rPr>
            </w:pPr>
            <w:r w:rsidRPr="007E0B31">
              <w:rPr>
                <w:rFonts w:cs="Arial"/>
              </w:rPr>
              <w:lastRenderedPageBreak/>
              <w:t>Generating Unit Data</w:t>
            </w:r>
          </w:p>
        </w:tc>
        <w:tc>
          <w:tcPr>
            <w:tcW w:w="6634" w:type="dxa"/>
          </w:tcPr>
          <w:p w14:paraId="2EE332FC" w14:textId="77777777" w:rsidR="004B0C37" w:rsidRPr="007E0B31" w:rsidRDefault="004B0C37" w:rsidP="004B0C3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4B0C37" w:rsidRPr="007E0B31" w14:paraId="04144821" w14:textId="77777777" w:rsidTr="00430791">
        <w:trPr>
          <w:cantSplit/>
        </w:trPr>
        <w:tc>
          <w:tcPr>
            <w:tcW w:w="2884" w:type="dxa"/>
          </w:tcPr>
          <w:p w14:paraId="36306D9E" w14:textId="77777777" w:rsidR="004B0C37" w:rsidRPr="007E0B31" w:rsidRDefault="004B0C37" w:rsidP="004B0C37">
            <w:pPr>
              <w:pStyle w:val="Arial11Bold"/>
              <w:rPr>
                <w:rFonts w:cs="Arial"/>
              </w:rPr>
            </w:pPr>
            <w:r w:rsidRPr="007E0B31">
              <w:rPr>
                <w:rFonts w:cs="Arial"/>
              </w:rPr>
              <w:t>Generation Capacity</w:t>
            </w:r>
          </w:p>
        </w:tc>
        <w:tc>
          <w:tcPr>
            <w:tcW w:w="6634" w:type="dxa"/>
          </w:tcPr>
          <w:p w14:paraId="7AEA282D" w14:textId="77777777" w:rsidR="004B0C37" w:rsidRPr="007E0B31" w:rsidRDefault="004B0C37" w:rsidP="004B0C3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92A589D" w14:textId="77777777" w:rsidTr="00430791">
        <w:trPr>
          <w:cantSplit/>
        </w:trPr>
        <w:tc>
          <w:tcPr>
            <w:tcW w:w="2884" w:type="dxa"/>
          </w:tcPr>
          <w:p w14:paraId="191FBE2E" w14:textId="77777777" w:rsidR="004B0C37" w:rsidRPr="007E0B31" w:rsidRDefault="004B0C37" w:rsidP="004B0C37">
            <w:pPr>
              <w:pStyle w:val="Arial11Bold"/>
              <w:rPr>
                <w:rFonts w:cs="Arial"/>
              </w:rPr>
            </w:pPr>
            <w:r w:rsidRPr="007E0B31">
              <w:rPr>
                <w:rFonts w:cs="Arial"/>
              </w:rPr>
              <w:t>Generation Planning Parameters</w:t>
            </w:r>
          </w:p>
        </w:tc>
        <w:tc>
          <w:tcPr>
            <w:tcW w:w="6634" w:type="dxa"/>
          </w:tcPr>
          <w:p w14:paraId="71CFBA48" w14:textId="77777777" w:rsidR="004B0C37" w:rsidRPr="007E0B31" w:rsidRDefault="004B0C37" w:rsidP="004B0C3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4B0C37" w:rsidRPr="007E0B31" w14:paraId="155BA927" w14:textId="77777777" w:rsidTr="00430791">
        <w:trPr>
          <w:cantSplit/>
        </w:trPr>
        <w:tc>
          <w:tcPr>
            <w:tcW w:w="2884" w:type="dxa"/>
          </w:tcPr>
          <w:p w14:paraId="78964DA2" w14:textId="77777777" w:rsidR="004B0C37" w:rsidRPr="007E0B31" w:rsidRDefault="004B0C37" w:rsidP="004B0C37">
            <w:pPr>
              <w:pStyle w:val="Arial11Bold"/>
              <w:rPr>
                <w:rFonts w:cs="Arial"/>
              </w:rPr>
            </w:pPr>
            <w:r w:rsidRPr="007E0B31">
              <w:rPr>
                <w:rFonts w:cs="Arial"/>
              </w:rPr>
              <w:t xml:space="preserve">Generator </w:t>
            </w:r>
          </w:p>
        </w:tc>
        <w:tc>
          <w:tcPr>
            <w:tcW w:w="6634" w:type="dxa"/>
          </w:tcPr>
          <w:p w14:paraId="392D2E72" w14:textId="349A6839" w:rsidR="004B0C37" w:rsidRPr="007E0B31" w:rsidRDefault="004B0C37" w:rsidP="004B0C3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4B0C37" w:rsidRPr="007E0B31" w14:paraId="4625887D" w14:textId="77777777" w:rsidTr="00430791">
        <w:trPr>
          <w:cantSplit/>
        </w:trPr>
        <w:tc>
          <w:tcPr>
            <w:tcW w:w="2884" w:type="dxa"/>
          </w:tcPr>
          <w:p w14:paraId="7874F98F" w14:textId="77777777" w:rsidR="004B0C37" w:rsidRPr="007E0B31" w:rsidRDefault="004B0C37" w:rsidP="004B0C37">
            <w:pPr>
              <w:pStyle w:val="Arial11Bold"/>
              <w:rPr>
                <w:rFonts w:cs="Arial"/>
              </w:rPr>
            </w:pPr>
            <w:r w:rsidRPr="007E0B31">
              <w:rPr>
                <w:rFonts w:cs="Arial"/>
              </w:rPr>
              <w:t>Generator Performance Chart</w:t>
            </w:r>
          </w:p>
        </w:tc>
        <w:tc>
          <w:tcPr>
            <w:tcW w:w="6634" w:type="dxa"/>
          </w:tcPr>
          <w:p w14:paraId="3A96CC39" w14:textId="33F812BB" w:rsidR="004B0C37" w:rsidRPr="007E0B31" w:rsidRDefault="004B0C37" w:rsidP="004B0C3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4B0C37" w:rsidRPr="007E0B31" w14:paraId="625353D3" w14:textId="77777777" w:rsidTr="00430791">
        <w:trPr>
          <w:cantSplit/>
        </w:trPr>
        <w:tc>
          <w:tcPr>
            <w:tcW w:w="2884" w:type="dxa"/>
          </w:tcPr>
          <w:p w14:paraId="28F1FED3" w14:textId="77777777" w:rsidR="004B0C37" w:rsidRPr="007E0B31" w:rsidRDefault="004B0C37" w:rsidP="004B0C37">
            <w:pPr>
              <w:pStyle w:val="Arial11Bold"/>
              <w:rPr>
                <w:rFonts w:cs="Arial"/>
              </w:rPr>
            </w:pPr>
            <w:r w:rsidRPr="007E0B31">
              <w:rPr>
                <w:rFonts w:cs="Arial"/>
              </w:rPr>
              <w:t>Genset</w:t>
            </w:r>
          </w:p>
        </w:tc>
        <w:tc>
          <w:tcPr>
            <w:tcW w:w="6634" w:type="dxa"/>
          </w:tcPr>
          <w:p w14:paraId="66C9AF34" w14:textId="01B0E2EE" w:rsidR="004B0C37" w:rsidRPr="007E0B31" w:rsidRDefault="004B0C37" w:rsidP="004B0C3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4B0C37" w:rsidRPr="007E0B31" w14:paraId="4D41E64A" w14:textId="77777777" w:rsidTr="00430791">
        <w:trPr>
          <w:cantSplit/>
        </w:trPr>
        <w:tc>
          <w:tcPr>
            <w:tcW w:w="2884" w:type="dxa"/>
          </w:tcPr>
          <w:p w14:paraId="31C3C21C" w14:textId="77777777" w:rsidR="004B0C37" w:rsidRPr="007E0B31" w:rsidRDefault="004B0C37" w:rsidP="004B0C37">
            <w:pPr>
              <w:pStyle w:val="Arial11Bold"/>
              <w:rPr>
                <w:rFonts w:cs="Arial"/>
              </w:rPr>
            </w:pPr>
            <w:r w:rsidRPr="007E0B31">
              <w:rPr>
                <w:rFonts w:cs="Arial"/>
              </w:rPr>
              <w:t>Good Industry Practice</w:t>
            </w:r>
          </w:p>
        </w:tc>
        <w:tc>
          <w:tcPr>
            <w:tcW w:w="6634" w:type="dxa"/>
          </w:tcPr>
          <w:p w14:paraId="3DFA7AB2" w14:textId="77777777" w:rsidR="004B0C37" w:rsidRPr="007E0B31" w:rsidRDefault="004B0C37" w:rsidP="004B0C37">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4B0C37" w:rsidRPr="007E0B31" w14:paraId="26C7E381" w14:textId="77777777" w:rsidTr="00430791">
        <w:trPr>
          <w:cantSplit/>
        </w:trPr>
        <w:tc>
          <w:tcPr>
            <w:tcW w:w="2884" w:type="dxa"/>
          </w:tcPr>
          <w:p w14:paraId="742C86BC" w14:textId="77777777" w:rsidR="004B0C37" w:rsidRPr="007E0B31" w:rsidRDefault="004B0C37" w:rsidP="004B0C3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4B0C37" w:rsidRPr="007E0B31" w:rsidRDefault="004B0C37" w:rsidP="004B0C3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4B0C37" w:rsidRPr="007E0B31" w14:paraId="64198495" w14:textId="77777777" w:rsidTr="00430791">
        <w:trPr>
          <w:cantSplit/>
        </w:trPr>
        <w:tc>
          <w:tcPr>
            <w:tcW w:w="2884" w:type="dxa"/>
          </w:tcPr>
          <w:p w14:paraId="3EC6201C" w14:textId="34C4097C" w:rsidR="004B0C37" w:rsidRPr="00A87826" w:rsidRDefault="004B0C37" w:rsidP="004B0C37">
            <w:pPr>
              <w:pStyle w:val="Arial11Bold"/>
            </w:pPr>
            <w:r w:rsidRPr="00A87826">
              <w:t>Governor Deadband</w:t>
            </w:r>
          </w:p>
        </w:tc>
        <w:tc>
          <w:tcPr>
            <w:tcW w:w="6634" w:type="dxa"/>
          </w:tcPr>
          <w:p w14:paraId="51CA9741" w14:textId="17755045" w:rsidR="004B0C37" w:rsidRPr="009B5CCC" w:rsidRDefault="004B0C37" w:rsidP="004B0C3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4B0C37" w:rsidRPr="007E0B31" w14:paraId="66ABD35B" w14:textId="77777777" w:rsidTr="00430791">
        <w:trPr>
          <w:cantSplit/>
        </w:trPr>
        <w:tc>
          <w:tcPr>
            <w:tcW w:w="2884" w:type="dxa"/>
          </w:tcPr>
          <w:p w14:paraId="5D6FA2DB" w14:textId="77777777" w:rsidR="004B0C37" w:rsidRPr="007E0B31" w:rsidRDefault="004B0C37" w:rsidP="004B0C3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4B0C37" w:rsidRPr="007E0B31" w:rsidRDefault="004B0C37" w:rsidP="004B0C37">
            <w:pPr>
              <w:pStyle w:val="TableArial11"/>
              <w:rPr>
                <w:rFonts w:cs="Arial"/>
              </w:rPr>
            </w:pPr>
            <w:r w:rsidRPr="007E0B31">
              <w:rPr>
                <w:rFonts w:cs="Arial"/>
              </w:rPr>
              <w:t>The landmass of England and Wales and Scotland, including internal waters.</w:t>
            </w:r>
          </w:p>
        </w:tc>
      </w:tr>
      <w:tr w:rsidR="004B0C37" w:rsidRPr="007E0B31" w14:paraId="70929E33" w14:textId="77777777" w:rsidTr="00430791">
        <w:trPr>
          <w:cantSplit/>
        </w:trPr>
        <w:tc>
          <w:tcPr>
            <w:tcW w:w="2884" w:type="dxa"/>
          </w:tcPr>
          <w:p w14:paraId="68D83069" w14:textId="77777777" w:rsidR="004B0C37" w:rsidRPr="007E0B31" w:rsidRDefault="004B0C37" w:rsidP="004B0C37">
            <w:pPr>
              <w:pStyle w:val="Arial11Bold"/>
              <w:rPr>
                <w:rFonts w:cs="Arial"/>
              </w:rPr>
            </w:pPr>
            <w:r w:rsidRPr="007E0B31">
              <w:rPr>
                <w:rFonts w:cs="Arial"/>
              </w:rPr>
              <w:t>Grid Code Fast Track Proposals</w:t>
            </w:r>
          </w:p>
        </w:tc>
        <w:tc>
          <w:tcPr>
            <w:tcW w:w="6634" w:type="dxa"/>
          </w:tcPr>
          <w:p w14:paraId="48C60AA1"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4B0C37" w:rsidRPr="007E0B31" w14:paraId="2EDE9E2F" w14:textId="77777777" w:rsidTr="00430791">
        <w:trPr>
          <w:cantSplit/>
        </w:trPr>
        <w:tc>
          <w:tcPr>
            <w:tcW w:w="2884" w:type="dxa"/>
          </w:tcPr>
          <w:p w14:paraId="43CBF0F4" w14:textId="77777777" w:rsidR="004B0C37" w:rsidRPr="007E0B31" w:rsidRDefault="004B0C37" w:rsidP="004B0C37">
            <w:pPr>
              <w:pStyle w:val="Arial11Bold"/>
              <w:rPr>
                <w:rFonts w:cs="Arial"/>
              </w:rPr>
            </w:pPr>
            <w:r w:rsidRPr="007E0B31">
              <w:rPr>
                <w:rFonts w:cs="Arial"/>
              </w:rPr>
              <w:t>Grid Code Modification Fast Track Report</w:t>
            </w:r>
          </w:p>
        </w:tc>
        <w:tc>
          <w:tcPr>
            <w:tcW w:w="6634" w:type="dxa"/>
          </w:tcPr>
          <w:p w14:paraId="01E7A62C" w14:textId="77777777" w:rsidR="004B0C37" w:rsidRPr="007E0B31" w:rsidRDefault="004B0C37" w:rsidP="004B0C37">
            <w:pPr>
              <w:pStyle w:val="TableArial11"/>
              <w:rPr>
                <w:rFonts w:cs="Arial"/>
              </w:rPr>
            </w:pPr>
            <w:r w:rsidRPr="007E0B31">
              <w:rPr>
                <w:rFonts w:cs="Arial"/>
              </w:rPr>
              <w:t>A report prepared pursuant to GR.26</w:t>
            </w:r>
          </w:p>
        </w:tc>
      </w:tr>
      <w:tr w:rsidR="004B0C37" w:rsidRPr="007E0B31" w14:paraId="7FE69FF9" w14:textId="77777777" w:rsidTr="00430791">
        <w:trPr>
          <w:cantSplit/>
        </w:trPr>
        <w:tc>
          <w:tcPr>
            <w:tcW w:w="2884" w:type="dxa"/>
          </w:tcPr>
          <w:p w14:paraId="2D672D65" w14:textId="77777777" w:rsidR="004B0C37" w:rsidRPr="007E0B31" w:rsidRDefault="004B0C37" w:rsidP="004B0C37">
            <w:pPr>
              <w:pStyle w:val="Arial11Bold"/>
              <w:rPr>
                <w:rFonts w:cs="Arial"/>
              </w:rPr>
            </w:pPr>
            <w:r w:rsidRPr="007E0B31">
              <w:rPr>
                <w:rFonts w:cs="Arial"/>
              </w:rPr>
              <w:lastRenderedPageBreak/>
              <w:t>Grid Code Modification Register</w:t>
            </w:r>
          </w:p>
        </w:tc>
        <w:tc>
          <w:tcPr>
            <w:tcW w:w="6634" w:type="dxa"/>
          </w:tcPr>
          <w:p w14:paraId="6A454EA3" w14:textId="77777777" w:rsidR="004B0C37" w:rsidRPr="007E0B31" w:rsidRDefault="004B0C37" w:rsidP="004B0C37">
            <w:pPr>
              <w:pStyle w:val="TableArial11"/>
              <w:rPr>
                <w:rFonts w:cs="Arial"/>
              </w:rPr>
            </w:pPr>
            <w:r w:rsidRPr="007E0B31">
              <w:rPr>
                <w:rFonts w:cs="Arial"/>
              </w:rPr>
              <w:t>Has the meaning given in GR.13.1.</w:t>
            </w:r>
          </w:p>
        </w:tc>
      </w:tr>
      <w:tr w:rsidR="004B0C37" w:rsidRPr="007E0B31" w14:paraId="1B8E54A8" w14:textId="77777777" w:rsidTr="00430791">
        <w:trPr>
          <w:cantSplit/>
        </w:trPr>
        <w:tc>
          <w:tcPr>
            <w:tcW w:w="2884" w:type="dxa"/>
          </w:tcPr>
          <w:p w14:paraId="4D940EB7" w14:textId="77777777" w:rsidR="004B0C37" w:rsidRPr="007E0B31" w:rsidRDefault="004B0C37" w:rsidP="004B0C37">
            <w:pPr>
              <w:pStyle w:val="Arial11Bold"/>
              <w:rPr>
                <w:rFonts w:cs="Arial"/>
              </w:rPr>
            </w:pPr>
            <w:r w:rsidRPr="007E0B31">
              <w:rPr>
                <w:rFonts w:cs="Arial"/>
              </w:rPr>
              <w:t>Grid Code Modification Report</w:t>
            </w:r>
          </w:p>
        </w:tc>
        <w:tc>
          <w:tcPr>
            <w:tcW w:w="6634" w:type="dxa"/>
          </w:tcPr>
          <w:p w14:paraId="440554AD" w14:textId="77777777" w:rsidR="004B0C37" w:rsidRPr="007E0B31" w:rsidRDefault="004B0C37" w:rsidP="004B0C37">
            <w:pPr>
              <w:pStyle w:val="TableArial11"/>
              <w:rPr>
                <w:rFonts w:cs="Arial"/>
              </w:rPr>
            </w:pPr>
            <w:r w:rsidRPr="007E0B31">
              <w:rPr>
                <w:rFonts w:cs="Arial"/>
              </w:rPr>
              <w:t>Has the meaning given in GR.22.1.</w:t>
            </w:r>
          </w:p>
        </w:tc>
      </w:tr>
      <w:tr w:rsidR="004B0C37" w:rsidRPr="007E0B31" w14:paraId="7F1BFC88" w14:textId="77777777" w:rsidTr="00430791">
        <w:trPr>
          <w:cantSplit/>
        </w:trPr>
        <w:tc>
          <w:tcPr>
            <w:tcW w:w="2884" w:type="dxa"/>
          </w:tcPr>
          <w:p w14:paraId="3E526269" w14:textId="77777777" w:rsidR="004B0C37" w:rsidRPr="007E0B31" w:rsidRDefault="004B0C37" w:rsidP="004B0C37">
            <w:pPr>
              <w:pStyle w:val="Arial11Bold"/>
              <w:rPr>
                <w:rFonts w:cs="Arial"/>
              </w:rPr>
            </w:pPr>
            <w:r w:rsidRPr="007E0B31">
              <w:rPr>
                <w:rFonts w:cs="Arial"/>
              </w:rPr>
              <w:t>Grid Code Modification</w:t>
            </w:r>
          </w:p>
          <w:p w14:paraId="79962484" w14:textId="77777777" w:rsidR="004B0C37" w:rsidRPr="007E0B31" w:rsidRDefault="004B0C37" w:rsidP="004B0C37">
            <w:pPr>
              <w:pStyle w:val="Arial11Bold"/>
              <w:rPr>
                <w:rFonts w:cs="Arial"/>
              </w:rPr>
            </w:pPr>
            <w:r w:rsidRPr="007E0B31">
              <w:rPr>
                <w:rFonts w:cs="Arial"/>
              </w:rPr>
              <w:t>Procedures</w:t>
            </w:r>
          </w:p>
        </w:tc>
        <w:tc>
          <w:tcPr>
            <w:tcW w:w="6634" w:type="dxa"/>
          </w:tcPr>
          <w:p w14:paraId="1003DC02" w14:textId="77777777" w:rsidR="004B0C37" w:rsidRPr="007E0B31" w:rsidRDefault="004B0C37" w:rsidP="004B0C3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4B0C37" w:rsidRPr="007E0B31" w14:paraId="1019C4E6" w14:textId="77777777" w:rsidTr="00430791">
        <w:trPr>
          <w:cantSplit/>
        </w:trPr>
        <w:tc>
          <w:tcPr>
            <w:tcW w:w="2884" w:type="dxa"/>
          </w:tcPr>
          <w:p w14:paraId="6FB3FC5E" w14:textId="77777777" w:rsidR="004B0C37" w:rsidRPr="007E0B31" w:rsidRDefault="004B0C37" w:rsidP="004B0C37">
            <w:pPr>
              <w:pStyle w:val="Arial11Bold"/>
              <w:rPr>
                <w:rFonts w:cs="Arial"/>
              </w:rPr>
            </w:pPr>
            <w:r w:rsidRPr="007E0B31">
              <w:rPr>
                <w:rFonts w:cs="Arial"/>
              </w:rPr>
              <w:t>Grid Code Modification Proposal</w:t>
            </w:r>
          </w:p>
        </w:tc>
        <w:tc>
          <w:tcPr>
            <w:tcW w:w="6634" w:type="dxa"/>
          </w:tcPr>
          <w:p w14:paraId="66E591DD"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4B0C37" w:rsidRPr="007E0B31" w14:paraId="3F734B33" w14:textId="77777777" w:rsidTr="00430791">
        <w:trPr>
          <w:cantSplit/>
        </w:trPr>
        <w:tc>
          <w:tcPr>
            <w:tcW w:w="2884" w:type="dxa"/>
          </w:tcPr>
          <w:p w14:paraId="47A35776" w14:textId="77777777" w:rsidR="004B0C37" w:rsidRPr="007E0B31" w:rsidRDefault="004B0C37" w:rsidP="004B0C37">
            <w:pPr>
              <w:pStyle w:val="Arial11Bold"/>
              <w:rPr>
                <w:rFonts w:cs="Arial"/>
              </w:rPr>
            </w:pPr>
            <w:r w:rsidRPr="007E0B31">
              <w:rPr>
                <w:rFonts w:cs="Arial"/>
              </w:rPr>
              <w:t>Grid Code Modification Self- Governance Report</w:t>
            </w:r>
          </w:p>
        </w:tc>
        <w:tc>
          <w:tcPr>
            <w:tcW w:w="6634" w:type="dxa"/>
          </w:tcPr>
          <w:p w14:paraId="605F34A3" w14:textId="77777777" w:rsidR="004B0C37" w:rsidRPr="007E0B31" w:rsidRDefault="004B0C37" w:rsidP="004B0C37">
            <w:pPr>
              <w:pStyle w:val="TableArial11"/>
              <w:rPr>
                <w:rFonts w:cs="Arial"/>
              </w:rPr>
            </w:pPr>
            <w:r w:rsidRPr="007E0B31">
              <w:rPr>
                <w:rFonts w:cs="Arial"/>
              </w:rPr>
              <w:t>Has the meaning given in GR.24.5</w:t>
            </w:r>
          </w:p>
        </w:tc>
      </w:tr>
      <w:tr w:rsidR="004B0C37" w:rsidRPr="007E0B31" w14:paraId="387C69DC" w14:textId="77777777" w:rsidTr="00430791">
        <w:trPr>
          <w:cantSplit/>
        </w:trPr>
        <w:tc>
          <w:tcPr>
            <w:tcW w:w="2884" w:type="dxa"/>
          </w:tcPr>
          <w:p w14:paraId="4518B247" w14:textId="77777777" w:rsidR="004B0C37" w:rsidRPr="007E0B31" w:rsidRDefault="004B0C37" w:rsidP="004B0C37">
            <w:pPr>
              <w:pStyle w:val="Arial11Bold"/>
              <w:rPr>
                <w:rFonts w:cs="Arial"/>
              </w:rPr>
            </w:pPr>
            <w:r w:rsidRPr="007E0B31">
              <w:rPr>
                <w:rFonts w:cs="Arial"/>
              </w:rPr>
              <w:t>Grid Code Objectives</w:t>
            </w:r>
          </w:p>
        </w:tc>
        <w:tc>
          <w:tcPr>
            <w:tcW w:w="6634" w:type="dxa"/>
          </w:tcPr>
          <w:p w14:paraId="5F7C23F5" w14:textId="0BF1CFB0" w:rsidR="004B0C37" w:rsidRPr="007E0B31" w:rsidRDefault="004B0C37" w:rsidP="004B0C37">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4B0C37" w:rsidRPr="007E0B31" w14:paraId="39199EE0" w14:textId="77777777" w:rsidTr="00430791">
        <w:trPr>
          <w:cantSplit/>
        </w:trPr>
        <w:tc>
          <w:tcPr>
            <w:tcW w:w="2884" w:type="dxa"/>
          </w:tcPr>
          <w:p w14:paraId="17F6006E" w14:textId="77777777" w:rsidR="004B0C37" w:rsidRPr="007E0B31" w:rsidRDefault="004B0C37" w:rsidP="004B0C3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4B0C37" w:rsidRPr="007E0B31" w:rsidRDefault="004B0C37" w:rsidP="004B0C37">
            <w:pPr>
              <w:pStyle w:val="TableArial11"/>
              <w:rPr>
                <w:rFonts w:cs="Arial"/>
              </w:rPr>
            </w:pPr>
            <w:r w:rsidRPr="007E0B31">
              <w:rPr>
                <w:rFonts w:cs="Arial"/>
              </w:rPr>
              <w:t>The panel with the functions set out in GR.1.2.</w:t>
            </w:r>
          </w:p>
        </w:tc>
      </w:tr>
      <w:tr w:rsidR="004B0C37" w:rsidRPr="007E0B31" w14:paraId="781A6549" w14:textId="77777777" w:rsidTr="00430791">
        <w:trPr>
          <w:cantSplit/>
        </w:trPr>
        <w:tc>
          <w:tcPr>
            <w:tcW w:w="2884" w:type="dxa"/>
          </w:tcPr>
          <w:p w14:paraId="26F0CF91" w14:textId="77777777" w:rsidR="004B0C37" w:rsidRPr="007E0B31" w:rsidRDefault="004B0C37" w:rsidP="004B0C37">
            <w:pPr>
              <w:pStyle w:val="Arial11Bold"/>
              <w:rPr>
                <w:rFonts w:cs="Arial"/>
              </w:rPr>
            </w:pPr>
            <w:r w:rsidRPr="007E0B31">
              <w:rPr>
                <w:rFonts w:cs="Arial"/>
              </w:rPr>
              <w:t>Grid Code Review Panel</w:t>
            </w:r>
          </w:p>
          <w:p w14:paraId="7F57BF7E" w14:textId="77777777" w:rsidR="004B0C37" w:rsidRPr="007E0B31" w:rsidRDefault="004B0C37" w:rsidP="004B0C37">
            <w:pPr>
              <w:pStyle w:val="Arial11Bold"/>
              <w:rPr>
                <w:rFonts w:cs="Arial"/>
              </w:rPr>
            </w:pPr>
            <w:r w:rsidRPr="007E0B31">
              <w:rPr>
                <w:rFonts w:cs="Arial"/>
              </w:rPr>
              <w:t>Recommendation Vote</w:t>
            </w:r>
          </w:p>
        </w:tc>
        <w:tc>
          <w:tcPr>
            <w:tcW w:w="6634" w:type="dxa"/>
          </w:tcPr>
          <w:p w14:paraId="645A5276" w14:textId="513D9226"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4B0C37" w:rsidRPr="007E0B31" w14:paraId="1870B32A" w14:textId="77777777" w:rsidTr="00430791">
        <w:trPr>
          <w:cantSplit/>
        </w:trPr>
        <w:tc>
          <w:tcPr>
            <w:tcW w:w="2884" w:type="dxa"/>
          </w:tcPr>
          <w:p w14:paraId="27AC9B5B" w14:textId="77777777" w:rsidR="004B0C37" w:rsidRPr="007E0B31" w:rsidRDefault="004B0C37" w:rsidP="004B0C37">
            <w:pPr>
              <w:pStyle w:val="Arial11Bold"/>
              <w:rPr>
                <w:rFonts w:cs="Arial"/>
              </w:rPr>
            </w:pPr>
            <w:r w:rsidRPr="007E0B31">
              <w:rPr>
                <w:rFonts w:cs="Arial"/>
              </w:rPr>
              <w:t>Grid Code Review Panel Self-Governance Vote</w:t>
            </w:r>
          </w:p>
        </w:tc>
        <w:tc>
          <w:tcPr>
            <w:tcW w:w="6634" w:type="dxa"/>
          </w:tcPr>
          <w:p w14:paraId="23D0B306" w14:textId="50A5875B"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4B0C37" w:rsidRPr="007E0B31" w14:paraId="46FD00F7" w14:textId="77777777" w:rsidTr="00430791">
        <w:trPr>
          <w:cantSplit/>
        </w:trPr>
        <w:tc>
          <w:tcPr>
            <w:tcW w:w="2884" w:type="dxa"/>
          </w:tcPr>
          <w:p w14:paraId="36961EC3" w14:textId="77777777" w:rsidR="004B0C37" w:rsidRPr="007E0B31" w:rsidRDefault="004B0C37" w:rsidP="004B0C37">
            <w:pPr>
              <w:pStyle w:val="Arial11Bold"/>
              <w:rPr>
                <w:rFonts w:cs="Arial"/>
              </w:rPr>
            </w:pPr>
            <w:r w:rsidRPr="007E0B31">
              <w:rPr>
                <w:rFonts w:cs="Arial"/>
              </w:rPr>
              <w:t>Grid Code Self-Governance Proposals</w:t>
            </w:r>
          </w:p>
        </w:tc>
        <w:tc>
          <w:tcPr>
            <w:tcW w:w="6634" w:type="dxa"/>
          </w:tcPr>
          <w:p w14:paraId="3826E3C6" w14:textId="77777777" w:rsidR="004B0C37" w:rsidRPr="007E0B31" w:rsidRDefault="004B0C37" w:rsidP="004B0C3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4B0C37" w:rsidRPr="007E0B31" w14:paraId="29A89EE1" w14:textId="77777777" w:rsidTr="00430791">
        <w:trPr>
          <w:cantSplit/>
        </w:trPr>
        <w:tc>
          <w:tcPr>
            <w:tcW w:w="2884" w:type="dxa"/>
          </w:tcPr>
          <w:p w14:paraId="731ADBFE" w14:textId="77777777" w:rsidR="004B0C37" w:rsidRPr="007E0B31" w:rsidRDefault="004B0C37" w:rsidP="004B0C37">
            <w:pPr>
              <w:pStyle w:val="Arial11Bold"/>
              <w:rPr>
                <w:rFonts w:cs="Arial"/>
              </w:rPr>
            </w:pPr>
            <w:r w:rsidRPr="007E0B31">
              <w:rPr>
                <w:rFonts w:cs="Arial"/>
              </w:rPr>
              <w:t>Grid Entry Point</w:t>
            </w:r>
          </w:p>
        </w:tc>
        <w:tc>
          <w:tcPr>
            <w:tcW w:w="6634" w:type="dxa"/>
          </w:tcPr>
          <w:p w14:paraId="68769E6D"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4B0C37" w:rsidRPr="007E0B31" w14:paraId="4F37A1E3" w14:textId="77777777" w:rsidTr="00430791">
        <w:trPr>
          <w:cantSplit/>
        </w:trPr>
        <w:tc>
          <w:tcPr>
            <w:tcW w:w="2884" w:type="dxa"/>
          </w:tcPr>
          <w:p w14:paraId="181D6559" w14:textId="7C5C269F" w:rsidR="004B0C37" w:rsidRPr="005F78E9" w:rsidRDefault="004B0C37" w:rsidP="004B0C37">
            <w:pPr>
              <w:pStyle w:val="Arial11Bold"/>
              <w:rPr>
                <w:rFonts w:cs="Arial"/>
              </w:rPr>
            </w:pPr>
            <w:r w:rsidRPr="002510FF">
              <w:rPr>
                <w:rFonts w:cs="Arial"/>
              </w:rPr>
              <w:t>Grid Forming Active Power</w:t>
            </w:r>
          </w:p>
        </w:tc>
        <w:tc>
          <w:tcPr>
            <w:tcW w:w="6634" w:type="dxa"/>
          </w:tcPr>
          <w:p w14:paraId="3AC5BEDB" w14:textId="764294C6" w:rsidR="004B0C37" w:rsidRPr="005F78E9" w:rsidRDefault="004B0C37" w:rsidP="004B0C37">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4B0C37" w:rsidRPr="007E0B31" w14:paraId="7E5E89B0" w14:textId="77777777" w:rsidTr="00430791">
        <w:trPr>
          <w:cantSplit/>
        </w:trPr>
        <w:tc>
          <w:tcPr>
            <w:tcW w:w="2884" w:type="dxa"/>
          </w:tcPr>
          <w:p w14:paraId="6590D0EC" w14:textId="6684818F" w:rsidR="004B0C37" w:rsidRPr="00585D91" w:rsidRDefault="004B0C37" w:rsidP="004B0C37">
            <w:pPr>
              <w:pStyle w:val="Arial11Bold"/>
              <w:rPr>
                <w:rFonts w:cs="Arial"/>
              </w:rPr>
            </w:pPr>
            <w:r w:rsidRPr="002510FF">
              <w:rPr>
                <w:rFonts w:cs="Arial"/>
              </w:rPr>
              <w:lastRenderedPageBreak/>
              <w:t>Grid Forming Capability</w:t>
            </w:r>
          </w:p>
        </w:tc>
        <w:tc>
          <w:tcPr>
            <w:tcW w:w="6634" w:type="dxa"/>
          </w:tcPr>
          <w:p w14:paraId="046B4623" w14:textId="77777777" w:rsidR="004B0C37" w:rsidRPr="002510FF" w:rsidRDefault="004B0C37" w:rsidP="004B0C37">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4B0C37" w:rsidRPr="00585D91" w:rsidRDefault="004B0C37" w:rsidP="004B0C37">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4B0C37" w:rsidRPr="007E0B31" w14:paraId="35D92F55" w14:textId="77777777" w:rsidTr="00430791">
        <w:trPr>
          <w:cantSplit/>
        </w:trPr>
        <w:tc>
          <w:tcPr>
            <w:tcW w:w="2884" w:type="dxa"/>
          </w:tcPr>
          <w:p w14:paraId="790189F5" w14:textId="19A2057B" w:rsidR="004B0C37" w:rsidRPr="00BF5C30" w:rsidRDefault="004B0C37" w:rsidP="004B0C37">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4B0C37" w:rsidRPr="00BF5C30" w:rsidRDefault="004B0C37" w:rsidP="004B0C37">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4B0C37" w:rsidRPr="007E0B31" w14:paraId="1FA19575" w14:textId="77777777" w:rsidTr="00430791">
        <w:trPr>
          <w:cantSplit/>
        </w:trPr>
        <w:tc>
          <w:tcPr>
            <w:tcW w:w="2884" w:type="dxa"/>
          </w:tcPr>
          <w:p w14:paraId="1D0306EC" w14:textId="0E7A7061" w:rsidR="004B0C37" w:rsidRPr="00BF5C30" w:rsidRDefault="004B0C37" w:rsidP="004B0C37">
            <w:pPr>
              <w:pStyle w:val="Arial11Bold"/>
              <w:rPr>
                <w:rFonts w:cs="Arial"/>
              </w:rPr>
            </w:pPr>
            <w:r w:rsidRPr="002510FF">
              <w:rPr>
                <w:rFonts w:cs="Arial"/>
              </w:rPr>
              <w:t>Grid Forming Plant</w:t>
            </w:r>
          </w:p>
        </w:tc>
        <w:tc>
          <w:tcPr>
            <w:tcW w:w="6634" w:type="dxa"/>
          </w:tcPr>
          <w:p w14:paraId="182D5EFC" w14:textId="0A35EDEB" w:rsidR="004B0C37" w:rsidRPr="00BF5C30" w:rsidRDefault="004B0C37" w:rsidP="004B0C37">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4B0C37" w:rsidRPr="007E0B31" w14:paraId="05065603" w14:textId="77777777" w:rsidTr="00430791">
        <w:trPr>
          <w:cantSplit/>
        </w:trPr>
        <w:tc>
          <w:tcPr>
            <w:tcW w:w="2884" w:type="dxa"/>
          </w:tcPr>
          <w:p w14:paraId="1DD8583E" w14:textId="51F4F815" w:rsidR="004B0C37" w:rsidRPr="00BF5C30" w:rsidRDefault="004B0C37" w:rsidP="004B0C37">
            <w:pPr>
              <w:pStyle w:val="Arial11Bold"/>
              <w:rPr>
                <w:rFonts w:cs="Arial"/>
              </w:rPr>
            </w:pPr>
            <w:r w:rsidRPr="002510FF">
              <w:rPr>
                <w:rFonts w:cs="Arial"/>
              </w:rPr>
              <w:t>Grid Forming Plant Owner</w:t>
            </w:r>
          </w:p>
        </w:tc>
        <w:tc>
          <w:tcPr>
            <w:tcW w:w="6634" w:type="dxa"/>
          </w:tcPr>
          <w:p w14:paraId="0FBDF255" w14:textId="3DDE21CF" w:rsidR="004B0C37" w:rsidRPr="00BF5C30" w:rsidRDefault="004B0C37" w:rsidP="004B0C37">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4B0C37" w:rsidRPr="007E0B31" w14:paraId="4C4746AD" w14:textId="77777777" w:rsidTr="00430791">
        <w:trPr>
          <w:cantSplit/>
        </w:trPr>
        <w:tc>
          <w:tcPr>
            <w:tcW w:w="2884" w:type="dxa"/>
          </w:tcPr>
          <w:p w14:paraId="639AEB9D" w14:textId="0DC3D66C" w:rsidR="004B0C37" w:rsidRPr="00BF5C30" w:rsidRDefault="004B0C37" w:rsidP="004B0C37">
            <w:pPr>
              <w:pStyle w:val="Arial11Bold"/>
              <w:rPr>
                <w:rFonts w:cs="Arial"/>
              </w:rPr>
            </w:pPr>
            <w:r w:rsidRPr="002510FF">
              <w:rPr>
                <w:rFonts w:cs="Arial"/>
              </w:rPr>
              <w:t>Grid Forming Unit</w:t>
            </w:r>
          </w:p>
        </w:tc>
        <w:tc>
          <w:tcPr>
            <w:tcW w:w="6634" w:type="dxa"/>
          </w:tcPr>
          <w:p w14:paraId="494DE497" w14:textId="6B458BD3" w:rsidR="004B0C37" w:rsidRPr="00BF5C30" w:rsidRDefault="004B0C37" w:rsidP="004B0C37">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4B0C37" w:rsidRPr="007E0B31" w14:paraId="456B70AD" w14:textId="77777777" w:rsidTr="00430791">
        <w:trPr>
          <w:cantSplit/>
        </w:trPr>
        <w:tc>
          <w:tcPr>
            <w:tcW w:w="2884" w:type="dxa"/>
          </w:tcPr>
          <w:p w14:paraId="5CDD4F61" w14:textId="4CE4ACED" w:rsidR="004B0C37" w:rsidRPr="00BF5C30" w:rsidRDefault="004B0C37" w:rsidP="004B0C37">
            <w:pPr>
              <w:pStyle w:val="Arial11Bold"/>
              <w:rPr>
                <w:rFonts w:cs="Arial"/>
              </w:rPr>
            </w:pPr>
            <w:r w:rsidRPr="002510FF">
              <w:rPr>
                <w:rFonts w:cs="Arial"/>
              </w:rPr>
              <w:t>Grid Oscillation Value</w:t>
            </w:r>
          </w:p>
        </w:tc>
        <w:tc>
          <w:tcPr>
            <w:tcW w:w="6634" w:type="dxa"/>
          </w:tcPr>
          <w:p w14:paraId="313B279D" w14:textId="7BCAD896" w:rsidR="004B0C37" w:rsidRPr="00BF5C30" w:rsidRDefault="004B0C37" w:rsidP="004B0C37">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4B0C37" w:rsidRPr="007E0B31" w14:paraId="66172056" w14:textId="77777777" w:rsidTr="00430791">
        <w:trPr>
          <w:cantSplit/>
        </w:trPr>
        <w:tc>
          <w:tcPr>
            <w:tcW w:w="2884" w:type="dxa"/>
          </w:tcPr>
          <w:p w14:paraId="44E3EB10" w14:textId="77777777" w:rsidR="004B0C37" w:rsidRPr="007E0B31" w:rsidRDefault="004B0C37" w:rsidP="004B0C37">
            <w:pPr>
              <w:pStyle w:val="Arial11Bold"/>
              <w:rPr>
                <w:rFonts w:cs="Arial"/>
              </w:rPr>
            </w:pPr>
            <w:r w:rsidRPr="007E0B31">
              <w:rPr>
                <w:rFonts w:cs="Arial"/>
              </w:rPr>
              <w:t>Grid Supply Point</w:t>
            </w:r>
          </w:p>
        </w:tc>
        <w:tc>
          <w:tcPr>
            <w:tcW w:w="6634" w:type="dxa"/>
          </w:tcPr>
          <w:p w14:paraId="76BDB008" w14:textId="0EB7F897" w:rsidR="004B0C37" w:rsidRPr="007E0B31" w:rsidRDefault="004B0C37" w:rsidP="004B0C37">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4B0C37" w:rsidRPr="007E0B31" w14:paraId="0AA8076E" w14:textId="77777777" w:rsidTr="00430791">
        <w:trPr>
          <w:cantSplit/>
        </w:trPr>
        <w:tc>
          <w:tcPr>
            <w:tcW w:w="2884" w:type="dxa"/>
          </w:tcPr>
          <w:p w14:paraId="20405FC8" w14:textId="77777777" w:rsidR="004B0C37" w:rsidRPr="007E0B31" w:rsidRDefault="004B0C37" w:rsidP="004B0C37">
            <w:pPr>
              <w:pStyle w:val="Arial11Bold"/>
              <w:rPr>
                <w:rFonts w:cs="Arial"/>
              </w:rPr>
            </w:pPr>
            <w:r w:rsidRPr="007E0B31">
              <w:rPr>
                <w:rFonts w:cs="Arial"/>
              </w:rPr>
              <w:t>Group</w:t>
            </w:r>
          </w:p>
        </w:tc>
        <w:tc>
          <w:tcPr>
            <w:tcW w:w="6634" w:type="dxa"/>
          </w:tcPr>
          <w:p w14:paraId="60A73BA5" w14:textId="77777777" w:rsidR="004B0C37" w:rsidRPr="007E0B31" w:rsidRDefault="004B0C37" w:rsidP="004B0C37">
            <w:pPr>
              <w:pStyle w:val="TableArial11"/>
              <w:rPr>
                <w:rFonts w:cs="Arial"/>
              </w:rPr>
            </w:pPr>
            <w:bookmarkStart w:id="4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0"/>
          </w:p>
        </w:tc>
      </w:tr>
      <w:tr w:rsidR="004B0C37" w:rsidRPr="0079139F" w14:paraId="5A25DA6A" w14:textId="77777777" w:rsidTr="00430791">
        <w:trPr>
          <w:cantSplit/>
        </w:trPr>
        <w:tc>
          <w:tcPr>
            <w:tcW w:w="2884" w:type="dxa"/>
          </w:tcPr>
          <w:p w14:paraId="704101E4" w14:textId="22CAEA65" w:rsidR="004B0C37" w:rsidRPr="0079139F" w:rsidRDefault="004B0C37" w:rsidP="004B0C37">
            <w:pPr>
              <w:pStyle w:val="Arial11Bold"/>
              <w:rPr>
                <w:rFonts w:cs="Arial"/>
              </w:rPr>
            </w:pPr>
            <w:r w:rsidRPr="0079139F">
              <w:rPr>
                <w:rFonts w:cs="Arial"/>
              </w:rPr>
              <w:t>GSP Group</w:t>
            </w:r>
          </w:p>
        </w:tc>
        <w:tc>
          <w:tcPr>
            <w:tcW w:w="6634" w:type="dxa"/>
          </w:tcPr>
          <w:p w14:paraId="08F28004" w14:textId="5D8EEE7F" w:rsidR="004B0C37" w:rsidRPr="0079139F" w:rsidRDefault="004B0C37" w:rsidP="004B0C37">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4B0C37" w:rsidRPr="007E0B31" w14:paraId="44F4F627" w14:textId="77777777" w:rsidTr="00430791">
        <w:trPr>
          <w:cantSplit/>
        </w:trPr>
        <w:tc>
          <w:tcPr>
            <w:tcW w:w="2884" w:type="dxa"/>
          </w:tcPr>
          <w:p w14:paraId="6B31BC4F" w14:textId="77777777" w:rsidR="004B0C37" w:rsidRPr="007E0B31" w:rsidRDefault="004B0C37" w:rsidP="004B0C37">
            <w:pPr>
              <w:pStyle w:val="Arial11Bold"/>
              <w:rPr>
                <w:rFonts w:cs="Arial"/>
              </w:rPr>
            </w:pPr>
            <w:r w:rsidRPr="007E0B31">
              <w:rPr>
                <w:rFonts w:cs="Arial"/>
              </w:rPr>
              <w:lastRenderedPageBreak/>
              <w:t>Headroom</w:t>
            </w:r>
          </w:p>
        </w:tc>
        <w:tc>
          <w:tcPr>
            <w:tcW w:w="6634" w:type="dxa"/>
          </w:tcPr>
          <w:p w14:paraId="6E120920" w14:textId="77777777" w:rsidR="004B0C37" w:rsidRPr="007E0B31" w:rsidRDefault="004B0C37" w:rsidP="004B0C37">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4B0C37" w:rsidRPr="007E0B31" w14:paraId="4AFF1172" w14:textId="77777777" w:rsidTr="00430791">
        <w:trPr>
          <w:cantSplit/>
        </w:trPr>
        <w:tc>
          <w:tcPr>
            <w:tcW w:w="2884" w:type="dxa"/>
          </w:tcPr>
          <w:p w14:paraId="049414CE" w14:textId="77777777" w:rsidR="004B0C37" w:rsidRPr="007E0B31" w:rsidRDefault="004B0C37" w:rsidP="004B0C37">
            <w:pPr>
              <w:pStyle w:val="Arial11Bold"/>
              <w:rPr>
                <w:rFonts w:cs="Arial"/>
              </w:rPr>
            </w:pPr>
            <w:r w:rsidRPr="007E0B31">
              <w:rPr>
                <w:rFonts w:cs="Arial"/>
              </w:rPr>
              <w:t>High Frequency Response</w:t>
            </w:r>
          </w:p>
        </w:tc>
        <w:tc>
          <w:tcPr>
            <w:tcW w:w="6634" w:type="dxa"/>
          </w:tcPr>
          <w:p w14:paraId="3FEEE61F" w14:textId="0D8ECC66" w:rsidR="004B0C37" w:rsidRPr="007E0B31" w:rsidRDefault="004B0C37" w:rsidP="004B0C37">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4B0C37" w:rsidRPr="007E0B31" w14:paraId="531CF8DE" w14:textId="77777777" w:rsidTr="00430791">
        <w:trPr>
          <w:cantSplit/>
        </w:trPr>
        <w:tc>
          <w:tcPr>
            <w:tcW w:w="2884" w:type="dxa"/>
          </w:tcPr>
          <w:p w14:paraId="364D289E" w14:textId="77777777" w:rsidR="004B0C37" w:rsidRPr="007E0B31" w:rsidRDefault="004B0C37" w:rsidP="004B0C37">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4B0C37" w:rsidRPr="007E0B31" w14:paraId="552B3754" w14:textId="77777777" w:rsidTr="00430791">
        <w:trPr>
          <w:cantSplit/>
          <w:trHeight w:val="524"/>
        </w:trPr>
        <w:tc>
          <w:tcPr>
            <w:tcW w:w="2884" w:type="dxa"/>
          </w:tcPr>
          <w:p w14:paraId="243671CC" w14:textId="5CC5CA8B" w:rsidR="004B0C37" w:rsidRPr="009D4B8D" w:rsidRDefault="004B0C37" w:rsidP="004B0C37">
            <w:pPr>
              <w:rPr>
                <w:b/>
                <w:bCs/>
              </w:rPr>
            </w:pPr>
            <w:r w:rsidRPr="009D4B8D">
              <w:rPr>
                <w:b/>
                <w:bCs/>
              </w:rPr>
              <w:t>Historic Frequency Data</w:t>
            </w:r>
          </w:p>
        </w:tc>
        <w:tc>
          <w:tcPr>
            <w:tcW w:w="6634" w:type="dxa"/>
          </w:tcPr>
          <w:p w14:paraId="57B851E9" w14:textId="6208BB5F" w:rsidR="004B0C37" w:rsidRPr="009D4B8D" w:rsidRDefault="004B0C37" w:rsidP="004B0C37">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4B0C37" w:rsidRPr="007E0B31" w14:paraId="2295F8BF" w14:textId="77777777" w:rsidTr="00430791">
        <w:trPr>
          <w:cantSplit/>
        </w:trPr>
        <w:tc>
          <w:tcPr>
            <w:tcW w:w="2884" w:type="dxa"/>
          </w:tcPr>
          <w:p w14:paraId="19844254"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4B0C37" w:rsidRPr="007E0B31" w14:paraId="65C3AC05" w14:textId="77777777" w:rsidTr="00430791">
        <w:trPr>
          <w:cantSplit/>
        </w:trPr>
        <w:tc>
          <w:tcPr>
            <w:tcW w:w="2884" w:type="dxa"/>
          </w:tcPr>
          <w:p w14:paraId="2B9920C4" w14:textId="21408506" w:rsidR="004B0C37" w:rsidRPr="0042789A" w:rsidRDefault="004B0C37" w:rsidP="004B0C37">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4B0C37" w:rsidRPr="007E0B31" w:rsidRDefault="004B0C37" w:rsidP="004B0C37">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4B0C37" w:rsidRPr="007E0B31" w14:paraId="0D4BF63F" w14:textId="77777777" w:rsidTr="00430791">
        <w:trPr>
          <w:cantSplit/>
        </w:trPr>
        <w:tc>
          <w:tcPr>
            <w:tcW w:w="2884" w:type="dxa"/>
          </w:tcPr>
          <w:p w14:paraId="6E747414" w14:textId="77777777" w:rsidR="004B0C37" w:rsidRPr="007E0B31" w:rsidRDefault="004B0C37" w:rsidP="004B0C37">
            <w:pPr>
              <w:pStyle w:val="Arial11Bold"/>
              <w:rPr>
                <w:rFonts w:cs="Arial"/>
              </w:rPr>
            </w:pPr>
            <w:r w:rsidRPr="007E0B31">
              <w:rPr>
                <w:rFonts w:cs="Arial"/>
              </w:rPr>
              <w:t>HV Connections</w:t>
            </w:r>
          </w:p>
        </w:tc>
        <w:tc>
          <w:tcPr>
            <w:tcW w:w="6634" w:type="dxa"/>
          </w:tcPr>
          <w:p w14:paraId="0496190F" w14:textId="2371BB67" w:rsidR="004B0C37" w:rsidRPr="007E0B31" w:rsidRDefault="004B0C37" w:rsidP="004B0C37">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4B0C37" w:rsidRPr="007E0B31" w14:paraId="18D79B61" w14:textId="77777777" w:rsidTr="00430791">
        <w:trPr>
          <w:cantSplit/>
        </w:trPr>
        <w:tc>
          <w:tcPr>
            <w:tcW w:w="2884" w:type="dxa"/>
          </w:tcPr>
          <w:p w14:paraId="36327F4B"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4B0C37" w:rsidRPr="007E0B31" w14:paraId="41B039F0" w14:textId="77777777" w:rsidTr="00430791">
        <w:trPr>
          <w:cantSplit/>
        </w:trPr>
        <w:tc>
          <w:tcPr>
            <w:tcW w:w="2884" w:type="dxa"/>
          </w:tcPr>
          <w:p w14:paraId="2270971B"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4B0C37" w:rsidRPr="007E0B31" w:rsidRDefault="004B0C37" w:rsidP="004B0C37">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4B0C37" w:rsidRPr="007E0B31" w14:paraId="50416B33" w14:textId="77777777" w:rsidTr="00430791">
        <w:trPr>
          <w:cantSplit/>
        </w:trPr>
        <w:tc>
          <w:tcPr>
            <w:tcW w:w="2884" w:type="dxa"/>
          </w:tcPr>
          <w:p w14:paraId="20AB8CFF"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4B0C37" w:rsidRPr="007E0B31" w:rsidRDefault="004B0C37" w:rsidP="004B0C37">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4B0C37" w:rsidRPr="007E0B31" w14:paraId="1C094FB8" w14:textId="77777777" w:rsidTr="00430791">
        <w:trPr>
          <w:cantSplit/>
        </w:trPr>
        <w:tc>
          <w:tcPr>
            <w:tcW w:w="2884" w:type="dxa"/>
          </w:tcPr>
          <w:p w14:paraId="78BA74BE"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4B0C37" w:rsidRPr="007E0B31" w14:paraId="1593983F" w14:textId="77777777" w:rsidTr="00430791">
        <w:trPr>
          <w:cantSplit/>
        </w:trPr>
        <w:tc>
          <w:tcPr>
            <w:tcW w:w="2884" w:type="dxa"/>
          </w:tcPr>
          <w:p w14:paraId="2C43FD7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4B0C37" w:rsidRPr="007E0B31" w:rsidRDefault="004B0C37" w:rsidP="004B0C37">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4B0C37" w:rsidRPr="007E0B31" w14:paraId="19165DC7" w14:textId="77777777" w:rsidTr="00430791">
        <w:trPr>
          <w:cantSplit/>
        </w:trPr>
        <w:tc>
          <w:tcPr>
            <w:tcW w:w="2884" w:type="dxa"/>
          </w:tcPr>
          <w:p w14:paraId="5A44655A"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4B0C37" w:rsidRPr="007E0B31" w:rsidRDefault="004B0C37" w:rsidP="004B0C37">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4B0C37" w:rsidRPr="007E0B31" w14:paraId="2D98393C" w14:textId="77777777" w:rsidTr="00430791">
        <w:trPr>
          <w:cantSplit/>
        </w:trPr>
        <w:tc>
          <w:tcPr>
            <w:tcW w:w="2884" w:type="dxa"/>
          </w:tcPr>
          <w:p w14:paraId="0863E908" w14:textId="77777777" w:rsidR="004B0C37" w:rsidRPr="007E0B31" w:rsidRDefault="004B0C37" w:rsidP="004B0C37">
            <w:pPr>
              <w:pStyle w:val="Arial11Bold"/>
              <w:rPr>
                <w:rFonts w:cs="Arial"/>
              </w:rPr>
            </w:pPr>
            <w:r w:rsidRPr="007E0B31">
              <w:rPr>
                <w:rFonts w:cs="Arial"/>
              </w:rPr>
              <w:t>IEC</w:t>
            </w:r>
          </w:p>
        </w:tc>
        <w:tc>
          <w:tcPr>
            <w:tcW w:w="6634" w:type="dxa"/>
          </w:tcPr>
          <w:p w14:paraId="7BEF7CEB" w14:textId="77777777" w:rsidR="004B0C37" w:rsidRPr="007E0B31" w:rsidRDefault="004B0C37" w:rsidP="004B0C37">
            <w:pPr>
              <w:pStyle w:val="TableArial11"/>
              <w:rPr>
                <w:rFonts w:cs="Arial"/>
              </w:rPr>
            </w:pPr>
            <w:r w:rsidRPr="007E0B31">
              <w:rPr>
                <w:rFonts w:cs="Arial"/>
              </w:rPr>
              <w:t>International Electrotechnical Commission.</w:t>
            </w:r>
          </w:p>
        </w:tc>
      </w:tr>
      <w:tr w:rsidR="004B0C37" w:rsidRPr="007E0B31" w14:paraId="6C3D9361" w14:textId="77777777" w:rsidTr="00430791">
        <w:trPr>
          <w:cantSplit/>
        </w:trPr>
        <w:tc>
          <w:tcPr>
            <w:tcW w:w="2884" w:type="dxa"/>
          </w:tcPr>
          <w:p w14:paraId="43D881FF" w14:textId="77777777" w:rsidR="004B0C37" w:rsidRPr="007E0B31" w:rsidRDefault="004B0C37" w:rsidP="004B0C37">
            <w:pPr>
              <w:pStyle w:val="Arial11Bold"/>
              <w:rPr>
                <w:rFonts w:cs="Arial"/>
              </w:rPr>
            </w:pPr>
            <w:r w:rsidRPr="007E0B31">
              <w:rPr>
                <w:rFonts w:cs="Arial"/>
              </w:rPr>
              <w:t>IEC Standard</w:t>
            </w:r>
          </w:p>
        </w:tc>
        <w:tc>
          <w:tcPr>
            <w:tcW w:w="6634" w:type="dxa"/>
          </w:tcPr>
          <w:p w14:paraId="63FFED40" w14:textId="77777777" w:rsidR="004B0C37" w:rsidRPr="007E0B31" w:rsidRDefault="004B0C37" w:rsidP="004B0C37">
            <w:pPr>
              <w:pStyle w:val="TableArial11"/>
              <w:rPr>
                <w:rFonts w:cs="Arial"/>
              </w:rPr>
            </w:pPr>
            <w:r w:rsidRPr="007E0B31">
              <w:rPr>
                <w:rFonts w:cs="Arial"/>
              </w:rPr>
              <w:t>A standard approved by the International Electrotechnical Commission.</w:t>
            </w:r>
          </w:p>
        </w:tc>
      </w:tr>
      <w:tr w:rsidR="004B0C37" w:rsidRPr="007E0B31" w14:paraId="05347EF0" w14:textId="77777777" w:rsidTr="00430791">
        <w:trPr>
          <w:cantSplit/>
        </w:trPr>
        <w:tc>
          <w:tcPr>
            <w:tcW w:w="2884" w:type="dxa"/>
          </w:tcPr>
          <w:p w14:paraId="114BD5FE" w14:textId="77777777" w:rsidR="004B0C37" w:rsidRPr="007E0B31" w:rsidRDefault="004B0C37" w:rsidP="004B0C37">
            <w:pPr>
              <w:pStyle w:val="Arial11Bold"/>
              <w:rPr>
                <w:rFonts w:cs="Arial"/>
              </w:rPr>
            </w:pPr>
            <w:r w:rsidRPr="007E0B31">
              <w:rPr>
                <w:rFonts w:cs="Arial"/>
              </w:rPr>
              <w:t>Implementation Date</w:t>
            </w:r>
          </w:p>
        </w:tc>
        <w:tc>
          <w:tcPr>
            <w:tcW w:w="6634" w:type="dxa"/>
          </w:tcPr>
          <w:p w14:paraId="255D3E87" w14:textId="77777777" w:rsidR="004B0C37" w:rsidRPr="007E0B31" w:rsidRDefault="004B0C37" w:rsidP="004B0C37">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4B0C37" w:rsidRPr="007E0B31" w14:paraId="7B49F661" w14:textId="77777777" w:rsidTr="00430791">
        <w:trPr>
          <w:cantSplit/>
        </w:trPr>
        <w:tc>
          <w:tcPr>
            <w:tcW w:w="2884" w:type="dxa"/>
          </w:tcPr>
          <w:p w14:paraId="49F67203" w14:textId="77777777" w:rsidR="004B0C37" w:rsidRPr="007E0B31" w:rsidRDefault="004B0C37" w:rsidP="004B0C37">
            <w:pPr>
              <w:pStyle w:val="Arial11Bold"/>
              <w:rPr>
                <w:rFonts w:cs="Arial"/>
              </w:rPr>
            </w:pPr>
            <w:r w:rsidRPr="007E0B31">
              <w:rPr>
                <w:rFonts w:cs="Arial"/>
              </w:rPr>
              <w:t>Implementing Safety Co-ordinator</w:t>
            </w:r>
          </w:p>
        </w:tc>
        <w:tc>
          <w:tcPr>
            <w:tcW w:w="6634" w:type="dxa"/>
          </w:tcPr>
          <w:p w14:paraId="0E80B91B" w14:textId="77777777" w:rsidR="004B0C37" w:rsidRPr="007E0B31" w:rsidRDefault="004B0C37" w:rsidP="004B0C37">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4B0C37" w:rsidRPr="007E0B31" w14:paraId="26018E72" w14:textId="77777777" w:rsidTr="00430791">
        <w:trPr>
          <w:cantSplit/>
        </w:trPr>
        <w:tc>
          <w:tcPr>
            <w:tcW w:w="2884" w:type="dxa"/>
          </w:tcPr>
          <w:p w14:paraId="5F7DE292" w14:textId="77777777" w:rsidR="004B0C37" w:rsidRPr="007E0B31" w:rsidRDefault="004B0C37" w:rsidP="004B0C37">
            <w:pPr>
              <w:pStyle w:val="Arial11Bold"/>
              <w:rPr>
                <w:rFonts w:cs="Arial"/>
              </w:rPr>
            </w:pPr>
            <w:r w:rsidRPr="007E0B31">
              <w:rPr>
                <w:rFonts w:cs="Arial"/>
              </w:rPr>
              <w:t>Import Usable</w:t>
            </w:r>
          </w:p>
        </w:tc>
        <w:tc>
          <w:tcPr>
            <w:tcW w:w="6634" w:type="dxa"/>
          </w:tcPr>
          <w:p w14:paraId="7B69D446"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4B0C37" w:rsidRPr="007E0B31" w14:paraId="4287BA38" w14:textId="77777777" w:rsidTr="00430791">
        <w:trPr>
          <w:cantSplit/>
        </w:trPr>
        <w:tc>
          <w:tcPr>
            <w:tcW w:w="2884" w:type="dxa"/>
          </w:tcPr>
          <w:p w14:paraId="24C27F8F" w14:textId="77777777" w:rsidR="004B0C37" w:rsidRPr="007E0B31" w:rsidRDefault="004B0C37" w:rsidP="004B0C37">
            <w:pPr>
              <w:pStyle w:val="Arial11Bold"/>
              <w:rPr>
                <w:rFonts w:cs="Arial"/>
              </w:rPr>
            </w:pPr>
            <w:r w:rsidRPr="007E0B31">
              <w:rPr>
                <w:rFonts w:cs="Arial"/>
              </w:rPr>
              <w:t>Incident Centre</w:t>
            </w:r>
          </w:p>
        </w:tc>
        <w:tc>
          <w:tcPr>
            <w:tcW w:w="6634" w:type="dxa"/>
          </w:tcPr>
          <w:p w14:paraId="54A46A1D" w14:textId="72BD2A9D" w:rsidR="004B0C37" w:rsidRPr="007E0B31" w:rsidRDefault="004B0C37" w:rsidP="004B0C37">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4B0C37" w:rsidRPr="007E0B31" w14:paraId="541F315D" w14:textId="77777777" w:rsidTr="00430791">
        <w:trPr>
          <w:cantSplit/>
        </w:trPr>
        <w:tc>
          <w:tcPr>
            <w:tcW w:w="2884" w:type="dxa"/>
          </w:tcPr>
          <w:p w14:paraId="6BFFCE75" w14:textId="77777777" w:rsidR="004B0C37" w:rsidRPr="007E0B31" w:rsidRDefault="004B0C37" w:rsidP="004B0C37">
            <w:pPr>
              <w:pStyle w:val="Arial11Bold"/>
              <w:rPr>
                <w:rFonts w:cs="Arial"/>
              </w:rPr>
            </w:pPr>
            <w:r w:rsidRPr="007E0B31">
              <w:rPr>
                <w:rFonts w:cs="Arial"/>
              </w:rPr>
              <w:t>Independent Back-Up Protection</w:t>
            </w:r>
          </w:p>
        </w:tc>
        <w:tc>
          <w:tcPr>
            <w:tcW w:w="6634" w:type="dxa"/>
          </w:tcPr>
          <w:p w14:paraId="4FA04FB8" w14:textId="77777777" w:rsidR="004B0C37" w:rsidRPr="007E0B31" w:rsidRDefault="004B0C37" w:rsidP="004B0C37">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4B0C37" w:rsidRPr="007E0B31" w14:paraId="272081DF" w14:textId="77777777" w:rsidTr="00430791">
        <w:trPr>
          <w:cantSplit/>
        </w:trPr>
        <w:tc>
          <w:tcPr>
            <w:tcW w:w="2884" w:type="dxa"/>
          </w:tcPr>
          <w:p w14:paraId="4BB5AFBA" w14:textId="77777777" w:rsidR="004B0C37" w:rsidRPr="007E0B31" w:rsidRDefault="004B0C37" w:rsidP="004B0C37">
            <w:pPr>
              <w:pStyle w:val="Arial11Bold"/>
              <w:rPr>
                <w:rFonts w:cs="Arial"/>
              </w:rPr>
            </w:pPr>
            <w:r w:rsidRPr="007E0B31">
              <w:rPr>
                <w:rFonts w:cs="Arial"/>
              </w:rPr>
              <w:t>Independent Main Protection</w:t>
            </w:r>
          </w:p>
        </w:tc>
        <w:tc>
          <w:tcPr>
            <w:tcW w:w="6634" w:type="dxa"/>
          </w:tcPr>
          <w:p w14:paraId="14233E7A" w14:textId="77777777" w:rsidR="004B0C37" w:rsidRPr="007E0B31" w:rsidRDefault="004B0C37" w:rsidP="004B0C37">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4B0C37" w:rsidRPr="007E0B31" w14:paraId="0DA774CA" w14:textId="77777777" w:rsidTr="00430791">
        <w:trPr>
          <w:cantSplit/>
        </w:trPr>
        <w:tc>
          <w:tcPr>
            <w:tcW w:w="2884" w:type="dxa"/>
          </w:tcPr>
          <w:p w14:paraId="252320A7" w14:textId="77777777" w:rsidR="004B0C37" w:rsidRPr="007E0B31" w:rsidRDefault="004B0C37" w:rsidP="004B0C37">
            <w:pPr>
              <w:pStyle w:val="Arial11Bold"/>
              <w:rPr>
                <w:rFonts w:cs="Arial"/>
              </w:rPr>
            </w:pPr>
            <w:r w:rsidRPr="007E0B31">
              <w:rPr>
                <w:rFonts w:cs="Arial"/>
              </w:rPr>
              <w:t>Indicated Constraint Boundary Margin</w:t>
            </w:r>
          </w:p>
        </w:tc>
        <w:tc>
          <w:tcPr>
            <w:tcW w:w="6634" w:type="dxa"/>
          </w:tcPr>
          <w:p w14:paraId="4FA87BF0" w14:textId="77777777" w:rsidR="004B0C37" w:rsidRPr="007E0B31" w:rsidRDefault="004B0C37" w:rsidP="004B0C37">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4B0C37" w:rsidRPr="007E0B31" w14:paraId="61863565" w14:textId="77777777" w:rsidTr="00430791">
        <w:trPr>
          <w:cantSplit/>
        </w:trPr>
        <w:tc>
          <w:tcPr>
            <w:tcW w:w="2884" w:type="dxa"/>
          </w:tcPr>
          <w:p w14:paraId="6C38319C" w14:textId="77777777" w:rsidR="004B0C37" w:rsidRPr="007E0B31" w:rsidRDefault="004B0C37" w:rsidP="004B0C37">
            <w:pPr>
              <w:pStyle w:val="Arial11Bold"/>
              <w:rPr>
                <w:rFonts w:cs="Arial"/>
              </w:rPr>
            </w:pPr>
            <w:r w:rsidRPr="007E0B31">
              <w:rPr>
                <w:rFonts w:cs="Arial"/>
              </w:rPr>
              <w:t>Indicated Imbalance</w:t>
            </w:r>
          </w:p>
        </w:tc>
        <w:tc>
          <w:tcPr>
            <w:tcW w:w="6634" w:type="dxa"/>
          </w:tcPr>
          <w:p w14:paraId="42D431C5" w14:textId="77777777" w:rsidR="004B0C37" w:rsidRPr="007E0B31" w:rsidRDefault="004B0C37" w:rsidP="004B0C37">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4B0C37" w:rsidRPr="007E0B31" w14:paraId="15FAF20B" w14:textId="77777777" w:rsidTr="00430791">
        <w:trPr>
          <w:cantSplit/>
        </w:trPr>
        <w:tc>
          <w:tcPr>
            <w:tcW w:w="2884" w:type="dxa"/>
          </w:tcPr>
          <w:p w14:paraId="74BB53EE" w14:textId="77777777" w:rsidR="004B0C37" w:rsidRPr="007E0B31" w:rsidRDefault="004B0C37" w:rsidP="004B0C37">
            <w:pPr>
              <w:pStyle w:val="Arial11Bold"/>
              <w:rPr>
                <w:rFonts w:cs="Arial"/>
              </w:rPr>
            </w:pPr>
            <w:r w:rsidRPr="007E0B31">
              <w:rPr>
                <w:rFonts w:cs="Arial"/>
              </w:rPr>
              <w:t>Indicated Margin</w:t>
            </w:r>
          </w:p>
        </w:tc>
        <w:tc>
          <w:tcPr>
            <w:tcW w:w="6634" w:type="dxa"/>
          </w:tcPr>
          <w:p w14:paraId="518FD569" w14:textId="77777777" w:rsidR="004B0C37" w:rsidRPr="007E0B31" w:rsidRDefault="004B0C37" w:rsidP="004B0C37">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4B0C37" w:rsidRPr="007E0B31" w14:paraId="2A3705DD" w14:textId="77777777" w:rsidTr="00430791">
        <w:trPr>
          <w:cantSplit/>
        </w:trPr>
        <w:tc>
          <w:tcPr>
            <w:tcW w:w="2884" w:type="dxa"/>
          </w:tcPr>
          <w:p w14:paraId="421C3788" w14:textId="0C240CCC" w:rsidR="004B0C37" w:rsidRPr="00051DEE" w:rsidRDefault="004B0C37" w:rsidP="004B0C37">
            <w:pPr>
              <w:pStyle w:val="Arial11Bold"/>
              <w:rPr>
                <w:rFonts w:cs="Arial"/>
              </w:rPr>
            </w:pPr>
            <w:r w:rsidRPr="002510FF">
              <w:rPr>
                <w:rFonts w:cs="Arial"/>
              </w:rPr>
              <w:t>Inertia Constant H</w:t>
            </w:r>
          </w:p>
        </w:tc>
        <w:tc>
          <w:tcPr>
            <w:tcW w:w="6634" w:type="dxa"/>
          </w:tcPr>
          <w:p w14:paraId="4F8B332C" w14:textId="5E0BA062"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4B0C37" w:rsidRPr="007E0B31" w14:paraId="38E6BE11" w14:textId="77777777" w:rsidTr="00430791">
        <w:trPr>
          <w:cantSplit/>
        </w:trPr>
        <w:tc>
          <w:tcPr>
            <w:tcW w:w="2884" w:type="dxa"/>
          </w:tcPr>
          <w:p w14:paraId="536C7300" w14:textId="7F14CB3B" w:rsidR="004B0C37" w:rsidRPr="00051DEE" w:rsidRDefault="004B0C37" w:rsidP="004B0C37">
            <w:pPr>
              <w:pStyle w:val="Arial11Bold"/>
              <w:rPr>
                <w:rFonts w:cs="Arial"/>
              </w:rPr>
            </w:pPr>
            <w:r w:rsidRPr="002510FF">
              <w:rPr>
                <w:rFonts w:cs="Arial"/>
              </w:rPr>
              <w:t>Inertia Constant He</w:t>
            </w:r>
          </w:p>
        </w:tc>
        <w:tc>
          <w:tcPr>
            <w:tcW w:w="6634" w:type="dxa"/>
          </w:tcPr>
          <w:p w14:paraId="0284BA2B" w14:textId="5BC58B65"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4B0C37" w14:paraId="1F522BD9" w14:textId="77777777" w:rsidTr="00430791">
        <w:trPr>
          <w:cantSplit/>
          <w:trHeight w:val="300"/>
        </w:trPr>
        <w:tc>
          <w:tcPr>
            <w:tcW w:w="2884" w:type="dxa"/>
          </w:tcPr>
          <w:p w14:paraId="3312F34D" w14:textId="5F857A9C" w:rsidR="004B0C37" w:rsidRDefault="004B0C37" w:rsidP="004B0C37">
            <w:pPr>
              <w:pStyle w:val="Arial11Bold"/>
              <w:rPr>
                <w:rFonts w:cs="Arial"/>
              </w:rPr>
            </w:pPr>
            <w:r w:rsidRPr="38E6A229">
              <w:rPr>
                <w:rFonts w:cs="Arial"/>
              </w:rPr>
              <w:t>Information Request Notice</w:t>
            </w:r>
          </w:p>
        </w:tc>
        <w:tc>
          <w:tcPr>
            <w:tcW w:w="6634" w:type="dxa"/>
          </w:tcPr>
          <w:p w14:paraId="16199E67" w14:textId="4E9E0873" w:rsidR="004B0C37" w:rsidRDefault="004B0C37" w:rsidP="004B0C37">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4B0C37" w14:paraId="6F4F0FC0" w14:textId="77777777" w:rsidTr="00430791">
        <w:trPr>
          <w:cantSplit/>
          <w:trHeight w:val="300"/>
        </w:trPr>
        <w:tc>
          <w:tcPr>
            <w:tcW w:w="2884" w:type="dxa"/>
          </w:tcPr>
          <w:p w14:paraId="1362A4BC" w14:textId="758E48D1" w:rsidR="004B0C37" w:rsidRDefault="004B0C37" w:rsidP="004B0C37">
            <w:pPr>
              <w:pStyle w:val="Arial11Bold"/>
              <w:rPr>
                <w:rFonts w:cs="Arial"/>
              </w:rPr>
            </w:pPr>
            <w:r w:rsidRPr="38E6A229">
              <w:rPr>
                <w:rFonts w:cs="Arial"/>
              </w:rPr>
              <w:lastRenderedPageBreak/>
              <w:t>Information Request Statement</w:t>
            </w:r>
          </w:p>
        </w:tc>
        <w:tc>
          <w:tcPr>
            <w:tcW w:w="6634" w:type="dxa"/>
          </w:tcPr>
          <w:p w14:paraId="1C2BEEB4" w14:textId="7A39A0C1" w:rsidR="004B0C37" w:rsidRDefault="004B0C37" w:rsidP="004B0C37">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4B0C37" w:rsidRPr="007E0B31" w14:paraId="5D104123" w14:textId="77777777" w:rsidTr="00430791">
        <w:trPr>
          <w:cantSplit/>
        </w:trPr>
        <w:tc>
          <w:tcPr>
            <w:tcW w:w="2884" w:type="dxa"/>
          </w:tcPr>
          <w:p w14:paraId="57243BC1" w14:textId="77777777" w:rsidR="004B0C37" w:rsidRPr="007E0B31" w:rsidRDefault="004B0C37" w:rsidP="004B0C37">
            <w:pPr>
              <w:pStyle w:val="Arial11Bold"/>
              <w:rPr>
                <w:rFonts w:cs="Arial"/>
              </w:rPr>
            </w:pPr>
            <w:r w:rsidRPr="007E0B31">
              <w:rPr>
                <w:rFonts w:cs="Arial"/>
              </w:rPr>
              <w:t>Installation Document</w:t>
            </w:r>
          </w:p>
        </w:tc>
        <w:tc>
          <w:tcPr>
            <w:tcW w:w="6634" w:type="dxa"/>
          </w:tcPr>
          <w:p w14:paraId="241537F4" w14:textId="77777777" w:rsidR="004B0C37" w:rsidRPr="007E0B31" w:rsidRDefault="004B0C37" w:rsidP="004B0C37">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4B0C37" w:rsidRPr="007E0B31" w14:paraId="1F945CAA" w14:textId="77777777" w:rsidTr="00430791">
        <w:trPr>
          <w:cantSplit/>
        </w:trPr>
        <w:tc>
          <w:tcPr>
            <w:tcW w:w="2884" w:type="dxa"/>
          </w:tcPr>
          <w:p w14:paraId="539FD014" w14:textId="77777777" w:rsidR="004B0C37" w:rsidRPr="007E0B31" w:rsidRDefault="004B0C37" w:rsidP="004B0C37">
            <w:pPr>
              <w:pStyle w:val="Arial11Bold"/>
              <w:rPr>
                <w:rFonts w:cs="Arial"/>
              </w:rPr>
            </w:pPr>
            <w:r w:rsidRPr="007E0B31">
              <w:rPr>
                <w:rFonts w:cs="Arial"/>
              </w:rPr>
              <w:t>Instructor Facilities</w:t>
            </w:r>
          </w:p>
        </w:tc>
        <w:tc>
          <w:tcPr>
            <w:tcW w:w="6634" w:type="dxa"/>
          </w:tcPr>
          <w:p w14:paraId="34FE6C7A" w14:textId="77777777" w:rsidR="004B0C37" w:rsidRPr="007E0B31" w:rsidRDefault="004B0C37" w:rsidP="004B0C37">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4B0C37" w:rsidRPr="007E0B31" w14:paraId="2377D659" w14:textId="77777777" w:rsidTr="00430791">
        <w:trPr>
          <w:cantSplit/>
        </w:trPr>
        <w:tc>
          <w:tcPr>
            <w:tcW w:w="2884" w:type="dxa"/>
          </w:tcPr>
          <w:p w14:paraId="19B39F28" w14:textId="77777777" w:rsidR="004B0C37" w:rsidRPr="007E0B31" w:rsidRDefault="004B0C37" w:rsidP="004B0C37">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4B0C37" w:rsidRPr="007E0B31" w:rsidRDefault="004B0C37" w:rsidP="004B0C37">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4B0C37" w:rsidRPr="007E0B31" w14:paraId="477F8729" w14:textId="77777777" w:rsidTr="00430791">
        <w:trPr>
          <w:cantSplit/>
        </w:trPr>
        <w:tc>
          <w:tcPr>
            <w:tcW w:w="2884" w:type="dxa"/>
          </w:tcPr>
          <w:p w14:paraId="4766D9CA" w14:textId="77777777" w:rsidR="004B0C37" w:rsidRPr="007E0B31" w:rsidRDefault="004B0C37" w:rsidP="004B0C37">
            <w:pPr>
              <w:pStyle w:val="Arial11Bold"/>
              <w:rPr>
                <w:rFonts w:cs="Arial"/>
              </w:rPr>
            </w:pPr>
            <w:r w:rsidRPr="007E0B31">
              <w:rPr>
                <w:rFonts w:cs="Arial"/>
              </w:rPr>
              <w:t>Intellectual Property" or "IPRs</w:t>
            </w:r>
          </w:p>
        </w:tc>
        <w:tc>
          <w:tcPr>
            <w:tcW w:w="6634" w:type="dxa"/>
          </w:tcPr>
          <w:p w14:paraId="4FBE02D5" w14:textId="77777777" w:rsidR="004B0C37" w:rsidRPr="007E0B31" w:rsidRDefault="004B0C37" w:rsidP="004B0C37">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4B0C37" w:rsidRPr="007E0B31" w14:paraId="4EF3A882" w14:textId="77777777" w:rsidTr="00430791">
        <w:trPr>
          <w:cantSplit/>
        </w:trPr>
        <w:tc>
          <w:tcPr>
            <w:tcW w:w="2884" w:type="dxa"/>
          </w:tcPr>
          <w:p w14:paraId="5A3DE7CB" w14:textId="647F140D" w:rsidR="004B0C37" w:rsidRPr="007E0B31" w:rsidRDefault="004B0C37" w:rsidP="004B0C37">
            <w:pPr>
              <w:pStyle w:val="Arial11Bold"/>
              <w:rPr>
                <w:rFonts w:cs="Arial"/>
              </w:rPr>
            </w:pPr>
            <w:r>
              <w:rPr>
                <w:rFonts w:cs="Arial"/>
              </w:rPr>
              <w:t>Interconnector</w:t>
            </w:r>
          </w:p>
        </w:tc>
        <w:tc>
          <w:tcPr>
            <w:tcW w:w="6634" w:type="dxa"/>
          </w:tcPr>
          <w:p w14:paraId="13F23BFA" w14:textId="74CDDFA8" w:rsidR="004B0C37" w:rsidRPr="007E0B31" w:rsidRDefault="004B0C37" w:rsidP="004B0C37">
            <w:pPr>
              <w:pStyle w:val="TableArial11"/>
              <w:rPr>
                <w:rFonts w:cs="Arial"/>
              </w:rPr>
            </w:pPr>
            <w:r>
              <w:rPr>
                <w:rFonts w:cs="Arial"/>
              </w:rPr>
              <w:t xml:space="preserve">as defined in the </w:t>
            </w:r>
            <w:r w:rsidRPr="00E71BE7">
              <w:rPr>
                <w:rFonts w:cs="Arial"/>
                <w:b/>
                <w:bCs/>
              </w:rPr>
              <w:t>BSC</w:t>
            </w:r>
          </w:p>
        </w:tc>
      </w:tr>
      <w:tr w:rsidR="004B0C37" w:rsidRPr="007E0B31" w14:paraId="2FCFAD31" w14:textId="77777777" w:rsidTr="00430791">
        <w:trPr>
          <w:cantSplit/>
        </w:trPr>
        <w:tc>
          <w:tcPr>
            <w:tcW w:w="2884" w:type="dxa"/>
          </w:tcPr>
          <w:p w14:paraId="02710B50" w14:textId="77777777" w:rsidR="004B0C37" w:rsidRPr="007E0B31" w:rsidRDefault="004B0C37" w:rsidP="004B0C37">
            <w:pPr>
              <w:pStyle w:val="Arial11Bold"/>
              <w:rPr>
                <w:rFonts w:cs="Arial"/>
              </w:rPr>
            </w:pPr>
            <w:r w:rsidRPr="007E0B31">
              <w:rPr>
                <w:rFonts w:cs="Arial"/>
              </w:rPr>
              <w:t>Interconnection Agreement</w:t>
            </w:r>
          </w:p>
        </w:tc>
        <w:tc>
          <w:tcPr>
            <w:tcW w:w="6634" w:type="dxa"/>
          </w:tcPr>
          <w:p w14:paraId="45CBA041" w14:textId="5E18B7DA" w:rsidR="004B0C37" w:rsidRPr="007E0B31" w:rsidRDefault="004B0C37" w:rsidP="004B0C37">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4B0C37" w:rsidRPr="007E0B31" w14:paraId="2BC48186" w14:textId="77777777" w:rsidTr="00430791">
        <w:trPr>
          <w:cantSplit/>
        </w:trPr>
        <w:tc>
          <w:tcPr>
            <w:tcW w:w="2884" w:type="dxa"/>
          </w:tcPr>
          <w:p w14:paraId="4D33F788" w14:textId="77777777" w:rsidR="004B0C37" w:rsidRPr="007E0B31" w:rsidRDefault="004B0C37" w:rsidP="004B0C37">
            <w:pPr>
              <w:pStyle w:val="Arial11Bold"/>
              <w:rPr>
                <w:rFonts w:cs="Arial"/>
              </w:rPr>
            </w:pPr>
            <w:r w:rsidRPr="007E0B31">
              <w:rPr>
                <w:rFonts w:cs="Arial"/>
              </w:rPr>
              <w:t>Interconnector Export Capacity</w:t>
            </w:r>
          </w:p>
        </w:tc>
        <w:tc>
          <w:tcPr>
            <w:tcW w:w="6634" w:type="dxa"/>
          </w:tcPr>
          <w:p w14:paraId="5DAC083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4B0C37" w:rsidRPr="007E0B31" w14:paraId="4FF599B1" w14:textId="77777777" w:rsidTr="00430791">
        <w:trPr>
          <w:cantSplit/>
        </w:trPr>
        <w:tc>
          <w:tcPr>
            <w:tcW w:w="2884" w:type="dxa"/>
          </w:tcPr>
          <w:p w14:paraId="2CA9AD19" w14:textId="77777777" w:rsidR="004B0C37" w:rsidRPr="007E0B31" w:rsidRDefault="004B0C37" w:rsidP="004B0C37">
            <w:pPr>
              <w:pStyle w:val="Arial11Bold"/>
              <w:rPr>
                <w:rFonts w:cs="Arial"/>
              </w:rPr>
            </w:pPr>
            <w:r w:rsidRPr="007E0B31">
              <w:rPr>
                <w:rFonts w:cs="Arial"/>
              </w:rPr>
              <w:t>Interconnector Import Capacity</w:t>
            </w:r>
          </w:p>
        </w:tc>
        <w:tc>
          <w:tcPr>
            <w:tcW w:w="6634" w:type="dxa"/>
          </w:tcPr>
          <w:p w14:paraId="04627380"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4B0C37" w:rsidRPr="007E0B31" w14:paraId="2F3AEF1F" w14:textId="77777777" w:rsidTr="00430791">
        <w:trPr>
          <w:cantSplit/>
        </w:trPr>
        <w:tc>
          <w:tcPr>
            <w:tcW w:w="2884" w:type="dxa"/>
          </w:tcPr>
          <w:p w14:paraId="1C15EAE1" w14:textId="77777777" w:rsidR="004B0C37" w:rsidRPr="007E0B31" w:rsidRDefault="004B0C37" w:rsidP="004B0C37">
            <w:pPr>
              <w:pStyle w:val="Arial11Bold"/>
              <w:rPr>
                <w:rFonts w:cs="Arial"/>
              </w:rPr>
            </w:pPr>
            <w:r w:rsidRPr="007E0B31">
              <w:rPr>
                <w:rFonts w:cs="Arial"/>
              </w:rPr>
              <w:t>Interconnector Owner</w:t>
            </w:r>
          </w:p>
        </w:tc>
        <w:tc>
          <w:tcPr>
            <w:tcW w:w="6634" w:type="dxa"/>
          </w:tcPr>
          <w:p w14:paraId="0FE06979" w14:textId="77777777" w:rsidR="004B0C37" w:rsidRPr="007E0B31" w:rsidRDefault="004B0C37" w:rsidP="004B0C37">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4B0C37" w:rsidRPr="007E0B31" w14:paraId="5F6DFE69" w14:textId="77777777" w:rsidTr="00430791">
        <w:trPr>
          <w:cantSplit/>
        </w:trPr>
        <w:tc>
          <w:tcPr>
            <w:tcW w:w="2884" w:type="dxa"/>
          </w:tcPr>
          <w:p w14:paraId="15B5C003" w14:textId="0D8C61F6" w:rsidR="004B0C37" w:rsidRPr="007E0B31" w:rsidRDefault="004B0C37" w:rsidP="004B0C37">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4B0C37" w:rsidRPr="007E0B31" w:rsidRDefault="004B0C37" w:rsidP="004B0C37">
            <w:pPr>
              <w:pStyle w:val="TableArial11"/>
              <w:rPr>
                <w:rFonts w:cs="Arial"/>
              </w:rPr>
            </w:pPr>
            <w:r>
              <w:rPr>
                <w:rFonts w:cs="Arial"/>
              </w:rPr>
              <w:t xml:space="preserve">Has </w:t>
            </w:r>
            <w:r w:rsidRPr="000D298D">
              <w:rPr>
                <w:rFonts w:cs="Arial"/>
              </w:rPr>
              <w:t>the meaning given to that term in section BC1.A.3.</w:t>
            </w:r>
          </w:p>
        </w:tc>
      </w:tr>
      <w:tr w:rsidR="004B0C37" w:rsidRPr="007E0B31" w14:paraId="01748928" w14:textId="77777777" w:rsidTr="00430791">
        <w:trPr>
          <w:cantSplit/>
        </w:trPr>
        <w:tc>
          <w:tcPr>
            <w:tcW w:w="2884" w:type="dxa"/>
          </w:tcPr>
          <w:p w14:paraId="02F43987" w14:textId="77777777" w:rsidR="004B0C37" w:rsidRPr="007E0B31" w:rsidRDefault="004B0C37" w:rsidP="004B0C37">
            <w:pPr>
              <w:pStyle w:val="Arial11Bold"/>
              <w:rPr>
                <w:rFonts w:cs="Arial"/>
              </w:rPr>
            </w:pPr>
            <w:r w:rsidRPr="007E0B31">
              <w:rPr>
                <w:rFonts w:cs="Arial"/>
              </w:rPr>
              <w:t>Interconnector User</w:t>
            </w:r>
          </w:p>
        </w:tc>
        <w:tc>
          <w:tcPr>
            <w:tcW w:w="6634" w:type="dxa"/>
          </w:tcPr>
          <w:p w14:paraId="6E4FAB89"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68EE5DBC" w14:textId="77777777" w:rsidTr="00430791">
        <w:trPr>
          <w:cantSplit/>
        </w:trPr>
        <w:tc>
          <w:tcPr>
            <w:tcW w:w="2884" w:type="dxa"/>
          </w:tcPr>
          <w:p w14:paraId="6EBE7A9A" w14:textId="77777777" w:rsidR="004B0C37" w:rsidRPr="007E0B31" w:rsidRDefault="004B0C37" w:rsidP="004B0C37">
            <w:pPr>
              <w:pStyle w:val="Arial11Bold"/>
              <w:rPr>
                <w:rFonts w:cs="Arial"/>
              </w:rPr>
            </w:pPr>
            <w:r w:rsidRPr="007E0B31">
              <w:rPr>
                <w:rFonts w:cs="Arial"/>
              </w:rPr>
              <w:t>Interface Agreement</w:t>
            </w:r>
          </w:p>
        </w:tc>
        <w:tc>
          <w:tcPr>
            <w:tcW w:w="6634" w:type="dxa"/>
          </w:tcPr>
          <w:p w14:paraId="1C72533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29BE3A79" w14:textId="77777777" w:rsidTr="00430791">
        <w:trPr>
          <w:cantSplit/>
        </w:trPr>
        <w:tc>
          <w:tcPr>
            <w:tcW w:w="2884" w:type="dxa"/>
          </w:tcPr>
          <w:p w14:paraId="1B8ED475" w14:textId="77777777" w:rsidR="004B0C37" w:rsidRPr="007E0B31" w:rsidRDefault="004B0C37" w:rsidP="004B0C37">
            <w:pPr>
              <w:pStyle w:val="Arial11Bold"/>
              <w:rPr>
                <w:rFonts w:cs="Arial"/>
                <w:highlight w:val="green"/>
              </w:rPr>
            </w:pPr>
            <w:r w:rsidRPr="007E0B31">
              <w:rPr>
                <w:rFonts w:cs="Arial"/>
              </w:rPr>
              <w:lastRenderedPageBreak/>
              <w:t>Interface Point</w:t>
            </w:r>
          </w:p>
        </w:tc>
        <w:tc>
          <w:tcPr>
            <w:tcW w:w="6634" w:type="dxa"/>
          </w:tcPr>
          <w:p w14:paraId="51795A34" w14:textId="77777777" w:rsidR="004B0C37" w:rsidRPr="007E0B31" w:rsidRDefault="004B0C37" w:rsidP="004B0C37">
            <w:pPr>
              <w:pStyle w:val="TableArial11"/>
              <w:rPr>
                <w:rFonts w:cs="Arial"/>
              </w:rPr>
            </w:pPr>
            <w:r w:rsidRPr="007E0B31">
              <w:rPr>
                <w:rFonts w:cs="Arial"/>
              </w:rPr>
              <w:t>As the context admits or requires either;</w:t>
            </w:r>
          </w:p>
          <w:p w14:paraId="37866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4B0C37" w:rsidRPr="007E0B31" w14:paraId="2C6BEDD2" w14:textId="77777777" w:rsidTr="00430791">
        <w:trPr>
          <w:cantSplit/>
        </w:trPr>
        <w:tc>
          <w:tcPr>
            <w:tcW w:w="2884" w:type="dxa"/>
          </w:tcPr>
          <w:p w14:paraId="01D5FAC5" w14:textId="77777777" w:rsidR="004B0C37" w:rsidRPr="007E0B31" w:rsidRDefault="004B0C37" w:rsidP="004B0C37">
            <w:pPr>
              <w:pStyle w:val="Arial11Bold"/>
              <w:rPr>
                <w:rFonts w:cs="Arial"/>
              </w:rPr>
            </w:pPr>
            <w:r w:rsidRPr="007E0B31">
              <w:rPr>
                <w:rFonts w:cs="Arial"/>
              </w:rPr>
              <w:t>Interface Point Capacity</w:t>
            </w:r>
          </w:p>
        </w:tc>
        <w:tc>
          <w:tcPr>
            <w:tcW w:w="6634" w:type="dxa"/>
          </w:tcPr>
          <w:p w14:paraId="0901FDA2" w14:textId="77777777" w:rsidR="004B0C37" w:rsidRPr="007E0B31" w:rsidRDefault="004B0C37" w:rsidP="004B0C37">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4B0C37" w:rsidRPr="007E0B31" w14:paraId="4A82B3D9" w14:textId="77777777" w:rsidTr="00430791">
        <w:trPr>
          <w:cantSplit/>
        </w:trPr>
        <w:tc>
          <w:tcPr>
            <w:tcW w:w="2884" w:type="dxa"/>
          </w:tcPr>
          <w:p w14:paraId="438F6413" w14:textId="77777777" w:rsidR="004B0C37" w:rsidRPr="007E0B31" w:rsidRDefault="004B0C37" w:rsidP="004B0C37">
            <w:pPr>
              <w:pStyle w:val="Arial11Bold"/>
              <w:rPr>
                <w:rFonts w:cs="Arial"/>
                <w:highlight w:val="green"/>
              </w:rPr>
            </w:pPr>
            <w:r w:rsidRPr="007E0B31">
              <w:rPr>
                <w:rFonts w:cs="Arial"/>
              </w:rPr>
              <w:t>Interface Point Target Voltage/Power factor</w:t>
            </w:r>
          </w:p>
        </w:tc>
        <w:tc>
          <w:tcPr>
            <w:tcW w:w="6634" w:type="dxa"/>
          </w:tcPr>
          <w:p w14:paraId="6EFF12D7" w14:textId="755218E8" w:rsidR="004B0C37" w:rsidRPr="007E0B31" w:rsidRDefault="004B0C37" w:rsidP="004B0C37">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4B0C37" w:rsidRPr="007E0B31" w14:paraId="4E39EFE0" w14:textId="77777777" w:rsidTr="00430791">
        <w:trPr>
          <w:cantSplit/>
        </w:trPr>
        <w:tc>
          <w:tcPr>
            <w:tcW w:w="2884" w:type="dxa"/>
          </w:tcPr>
          <w:p w14:paraId="0F757B3C" w14:textId="6A5376A6" w:rsidR="004B0C37" w:rsidRPr="007E0B31" w:rsidRDefault="004B0C37" w:rsidP="004B0C37">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4B0C37" w:rsidRPr="00303C15" w:rsidRDefault="004B0C37" w:rsidP="004B0C37">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4B0C37" w:rsidRPr="00303C15" w:rsidRDefault="004B0C37" w:rsidP="004B0C37">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4B0C37" w:rsidRPr="007E0B31" w:rsidRDefault="004B0C37" w:rsidP="004B0C37">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4B0C37" w:rsidRPr="007E0B31" w14:paraId="5DAADA09" w14:textId="77777777" w:rsidTr="00430791">
        <w:trPr>
          <w:cantSplit/>
        </w:trPr>
        <w:tc>
          <w:tcPr>
            <w:tcW w:w="2884" w:type="dxa"/>
          </w:tcPr>
          <w:p w14:paraId="133A5B7C" w14:textId="36D70465" w:rsidR="004B0C37" w:rsidRPr="007E0B31" w:rsidRDefault="004B0C37" w:rsidP="004B0C37">
            <w:pPr>
              <w:pStyle w:val="Arial11Bold"/>
              <w:rPr>
                <w:rFonts w:cs="Arial"/>
              </w:rPr>
            </w:pPr>
            <w:bookmarkStart w:id="41" w:name="_DV_C25"/>
            <w:r w:rsidRPr="007E0B31">
              <w:rPr>
                <w:rFonts w:cs="Arial"/>
              </w:rPr>
              <w:t xml:space="preserve">Interim Operational Notification </w:t>
            </w:r>
            <w:r w:rsidRPr="007E0B31">
              <w:rPr>
                <w:rFonts w:cs="Arial"/>
                <w:b w:val="0"/>
              </w:rPr>
              <w:t>or</w:t>
            </w:r>
            <w:r w:rsidRPr="007E0B31">
              <w:rPr>
                <w:rFonts w:cs="Arial"/>
              </w:rPr>
              <w:t xml:space="preserve"> ION </w:t>
            </w:r>
            <w:bookmarkEnd w:id="41"/>
          </w:p>
        </w:tc>
        <w:tc>
          <w:tcPr>
            <w:tcW w:w="6634" w:type="dxa"/>
          </w:tcPr>
          <w:p w14:paraId="40D45ABF" w14:textId="409DC57C" w:rsidR="004B0C37" w:rsidRPr="007E0B31" w:rsidRDefault="004B0C37" w:rsidP="004B0C37">
            <w:pPr>
              <w:pStyle w:val="TableArial11"/>
              <w:rPr>
                <w:rFonts w:cs="Arial"/>
              </w:rPr>
            </w:pPr>
            <w:bookmarkStart w:id="4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42"/>
          </w:p>
          <w:p w14:paraId="2DAA1BCB" w14:textId="77777777" w:rsidR="004B0C37" w:rsidRPr="007E0B31" w:rsidRDefault="004B0C37" w:rsidP="004B0C37">
            <w:pPr>
              <w:pStyle w:val="TableArial11"/>
              <w:ind w:left="567" w:hanging="567"/>
              <w:rPr>
                <w:rFonts w:cs="Arial"/>
              </w:rPr>
            </w:pPr>
            <w:bookmarkStart w:id="43" w:name="_DV_C27"/>
            <w:r w:rsidRPr="007E0B31">
              <w:rPr>
                <w:rFonts w:cs="Arial"/>
              </w:rPr>
              <w:t>(a)</w:t>
            </w:r>
            <w:r w:rsidRPr="007E0B31">
              <w:rPr>
                <w:rFonts w:cs="Arial"/>
              </w:rPr>
              <w:tab/>
              <w:t xml:space="preserve">with the Grid Code, and </w:t>
            </w:r>
            <w:bookmarkEnd w:id="43"/>
          </w:p>
          <w:p w14:paraId="71F8FC61" w14:textId="77777777" w:rsidR="004B0C37" w:rsidRPr="007E0B31" w:rsidRDefault="004B0C37" w:rsidP="004B0C37">
            <w:pPr>
              <w:pStyle w:val="TableArial11"/>
              <w:ind w:left="567" w:hanging="567"/>
              <w:rPr>
                <w:rFonts w:cs="Arial"/>
              </w:rPr>
            </w:pPr>
            <w:bookmarkStart w:id="4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4"/>
          </w:p>
          <w:p w14:paraId="77F719EF" w14:textId="77777777" w:rsidR="004B0C37" w:rsidRPr="007E0B31" w:rsidRDefault="004B0C37" w:rsidP="004B0C37">
            <w:pPr>
              <w:pStyle w:val="TableArial11"/>
              <w:rPr>
                <w:rFonts w:cs="Arial"/>
                <w:u w:val="single"/>
              </w:rPr>
            </w:pPr>
            <w:bookmarkStart w:id="4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4B0C37" w:rsidRPr="007E0B31" w14:paraId="78927B55" w14:textId="77777777" w:rsidTr="00430791">
        <w:trPr>
          <w:cantSplit/>
        </w:trPr>
        <w:tc>
          <w:tcPr>
            <w:tcW w:w="2884" w:type="dxa"/>
          </w:tcPr>
          <w:p w14:paraId="7E7B80FA" w14:textId="77777777" w:rsidR="004B0C37" w:rsidRPr="007E0B31" w:rsidRDefault="004B0C37" w:rsidP="004B0C37">
            <w:pPr>
              <w:pStyle w:val="Arial11Bold"/>
              <w:rPr>
                <w:rFonts w:cs="Arial"/>
              </w:rPr>
            </w:pPr>
            <w:r w:rsidRPr="007E0B31">
              <w:rPr>
                <w:rFonts w:cs="Arial"/>
              </w:rPr>
              <w:t>Intermittent Power Source</w:t>
            </w:r>
          </w:p>
        </w:tc>
        <w:tc>
          <w:tcPr>
            <w:tcW w:w="6634" w:type="dxa"/>
          </w:tcPr>
          <w:p w14:paraId="631004BC" w14:textId="4B244038" w:rsidR="004B0C37" w:rsidRPr="007E0B31" w:rsidRDefault="004B0C37" w:rsidP="004B0C37">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4B0C37" w:rsidRPr="007E0B31" w14:paraId="0FF2C477" w14:textId="77777777" w:rsidTr="00430791">
        <w:trPr>
          <w:cantSplit/>
        </w:trPr>
        <w:tc>
          <w:tcPr>
            <w:tcW w:w="2884" w:type="dxa"/>
          </w:tcPr>
          <w:p w14:paraId="28EBC4C0" w14:textId="76EEE9C4" w:rsidR="004B0C37" w:rsidRPr="00865ADF" w:rsidRDefault="004B0C37" w:rsidP="004B0C37">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4B0C37" w:rsidRPr="002510FF" w:rsidRDefault="004B0C37" w:rsidP="004B0C37">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4B0C37" w:rsidRPr="002510FF" w:rsidRDefault="004B0C37" w:rsidP="004B0C37">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4B0C37" w:rsidRPr="002510FF"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4B0C37" w:rsidRPr="00865ADF" w:rsidRDefault="004B0C37" w:rsidP="004B0C37">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4B0C37" w:rsidRPr="007E0B31" w14:paraId="638863F5" w14:textId="77777777" w:rsidTr="00430791">
        <w:trPr>
          <w:cantSplit/>
        </w:trPr>
        <w:tc>
          <w:tcPr>
            <w:tcW w:w="2884" w:type="dxa"/>
          </w:tcPr>
          <w:p w14:paraId="26926052" w14:textId="77777777" w:rsidR="004B0C37" w:rsidRPr="007E0B31" w:rsidRDefault="004B0C37" w:rsidP="004B0C37">
            <w:pPr>
              <w:pStyle w:val="Arial11Bold"/>
              <w:rPr>
                <w:rFonts w:cs="Arial"/>
              </w:rPr>
            </w:pPr>
            <w:r w:rsidRPr="007E0B31">
              <w:rPr>
                <w:rFonts w:cs="Arial"/>
              </w:rPr>
              <w:t>Intertripping</w:t>
            </w:r>
          </w:p>
        </w:tc>
        <w:tc>
          <w:tcPr>
            <w:tcW w:w="6634" w:type="dxa"/>
          </w:tcPr>
          <w:p w14:paraId="5885E7C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4B0C37" w:rsidRPr="007E0B31" w14:paraId="5FEC53DC" w14:textId="77777777" w:rsidTr="00430791">
        <w:trPr>
          <w:cantSplit/>
        </w:trPr>
        <w:tc>
          <w:tcPr>
            <w:tcW w:w="2884" w:type="dxa"/>
          </w:tcPr>
          <w:p w14:paraId="026F8A52" w14:textId="77777777" w:rsidR="004B0C37" w:rsidRPr="007E0B31" w:rsidRDefault="004B0C37" w:rsidP="004B0C37">
            <w:pPr>
              <w:pStyle w:val="Arial11Bold"/>
              <w:rPr>
                <w:rFonts w:cs="Arial"/>
              </w:rPr>
            </w:pPr>
            <w:r w:rsidRPr="007E0B31">
              <w:rPr>
                <w:rFonts w:cs="Arial"/>
              </w:rPr>
              <w:t>Intertrip Apparatus</w:t>
            </w:r>
          </w:p>
        </w:tc>
        <w:tc>
          <w:tcPr>
            <w:tcW w:w="6634" w:type="dxa"/>
          </w:tcPr>
          <w:p w14:paraId="0C1A16E0"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4B0C37" w:rsidRPr="007E0B31" w14:paraId="55EDA8C8" w14:textId="77777777" w:rsidTr="00430791">
        <w:trPr>
          <w:cantSplit/>
        </w:trPr>
        <w:tc>
          <w:tcPr>
            <w:tcW w:w="2884" w:type="dxa"/>
          </w:tcPr>
          <w:p w14:paraId="2952593D" w14:textId="13C2FEE2" w:rsidR="004B0C37" w:rsidRPr="005E6EA9" w:rsidRDefault="004B0C37" w:rsidP="004B0C37">
            <w:pPr>
              <w:pStyle w:val="Arial11Bold"/>
              <w:rPr>
                <w:rFonts w:cs="Arial"/>
              </w:rPr>
            </w:pPr>
            <w:r w:rsidRPr="005E6EA9">
              <w:rPr>
                <w:lang w:val="en-US"/>
              </w:rPr>
              <w:t>IP Completion Day</w:t>
            </w:r>
          </w:p>
        </w:tc>
        <w:tc>
          <w:tcPr>
            <w:tcW w:w="6634" w:type="dxa"/>
          </w:tcPr>
          <w:p w14:paraId="57363720" w14:textId="208EF631" w:rsidR="004B0C37" w:rsidRPr="005E6EA9" w:rsidRDefault="004B0C37" w:rsidP="004B0C37">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4B0C37" w:rsidRPr="007E0B31" w14:paraId="39051322" w14:textId="77777777" w:rsidTr="00430791">
        <w:trPr>
          <w:cantSplit/>
        </w:trPr>
        <w:tc>
          <w:tcPr>
            <w:tcW w:w="2884" w:type="dxa"/>
          </w:tcPr>
          <w:p w14:paraId="085A1082" w14:textId="77777777" w:rsidR="004B0C37" w:rsidRPr="007E0B31" w:rsidRDefault="004B0C37" w:rsidP="004B0C37">
            <w:pPr>
              <w:pStyle w:val="Arial11Bold"/>
              <w:rPr>
                <w:rFonts w:cs="Arial"/>
              </w:rPr>
            </w:pPr>
            <w:r w:rsidRPr="007E0B31">
              <w:rPr>
                <w:rFonts w:cs="Arial"/>
              </w:rPr>
              <w:t>IP Turbine Power Fraction</w:t>
            </w:r>
          </w:p>
        </w:tc>
        <w:tc>
          <w:tcPr>
            <w:tcW w:w="6634" w:type="dxa"/>
          </w:tcPr>
          <w:p w14:paraId="0237FD82" w14:textId="77777777" w:rsidR="004B0C37" w:rsidRPr="007E0B31" w:rsidRDefault="004B0C37" w:rsidP="004B0C37">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4B0C37" w:rsidRPr="007E0B31" w14:paraId="216AAE0C" w14:textId="77777777" w:rsidTr="00430791">
        <w:trPr>
          <w:cantSplit/>
        </w:trPr>
        <w:tc>
          <w:tcPr>
            <w:tcW w:w="2884" w:type="dxa"/>
          </w:tcPr>
          <w:p w14:paraId="12BBCDF5" w14:textId="77777777" w:rsidR="004B0C37" w:rsidRPr="007E0B31" w:rsidRDefault="004B0C37" w:rsidP="004B0C37">
            <w:pPr>
              <w:pStyle w:val="Arial11Bold"/>
              <w:rPr>
                <w:rFonts w:cs="Arial"/>
              </w:rPr>
            </w:pPr>
            <w:r w:rsidRPr="007E0B31">
              <w:rPr>
                <w:rFonts w:cs="Arial"/>
              </w:rPr>
              <w:t>Isolating Device</w:t>
            </w:r>
          </w:p>
        </w:tc>
        <w:tc>
          <w:tcPr>
            <w:tcW w:w="6634" w:type="dxa"/>
          </w:tcPr>
          <w:p w14:paraId="49D8E8E0" w14:textId="77777777" w:rsidR="004B0C37" w:rsidRPr="007E0B31" w:rsidRDefault="004B0C37" w:rsidP="004B0C37">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4B0C37" w:rsidRPr="007E0B31" w14:paraId="34453E39" w14:textId="77777777" w:rsidTr="00430791">
        <w:trPr>
          <w:cantSplit/>
        </w:trPr>
        <w:tc>
          <w:tcPr>
            <w:tcW w:w="2884" w:type="dxa"/>
          </w:tcPr>
          <w:p w14:paraId="14A3BF94" w14:textId="77777777" w:rsidR="004B0C37" w:rsidRPr="007E0B31" w:rsidRDefault="004B0C37" w:rsidP="004B0C37">
            <w:pPr>
              <w:pStyle w:val="Arial11Bold"/>
              <w:rPr>
                <w:rFonts w:cs="Arial"/>
              </w:rPr>
            </w:pPr>
            <w:r w:rsidRPr="007E0B31">
              <w:rPr>
                <w:rFonts w:cs="Arial"/>
              </w:rPr>
              <w:lastRenderedPageBreak/>
              <w:t>Isolation</w:t>
            </w:r>
          </w:p>
        </w:tc>
        <w:tc>
          <w:tcPr>
            <w:tcW w:w="6634" w:type="dxa"/>
          </w:tcPr>
          <w:p w14:paraId="68F95399" w14:textId="77777777" w:rsidR="004B0C37" w:rsidRPr="007E0B31" w:rsidRDefault="004B0C37" w:rsidP="004B0C37">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4B0C37" w14:paraId="2DF4AA84" w14:textId="77777777" w:rsidTr="00430791">
        <w:trPr>
          <w:cantSplit/>
          <w:trHeight w:val="300"/>
        </w:trPr>
        <w:tc>
          <w:tcPr>
            <w:tcW w:w="2884" w:type="dxa"/>
          </w:tcPr>
          <w:p w14:paraId="06466E56" w14:textId="5AF24962" w:rsidR="004B0C37" w:rsidRDefault="004B0C37" w:rsidP="004B0C37">
            <w:pPr>
              <w:pStyle w:val="Arial11Bold"/>
              <w:rPr>
                <w:rFonts w:cs="Arial"/>
              </w:rPr>
            </w:pPr>
            <w:r w:rsidRPr="38E6A229">
              <w:rPr>
                <w:rFonts w:cs="Arial"/>
              </w:rPr>
              <w:t>ISOP</w:t>
            </w:r>
          </w:p>
        </w:tc>
        <w:tc>
          <w:tcPr>
            <w:tcW w:w="6634" w:type="dxa"/>
          </w:tcPr>
          <w:p w14:paraId="52C882FE" w14:textId="3700EEC3" w:rsidR="004B0C37" w:rsidRDefault="004B0C37" w:rsidP="004B0C37">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4B0C37" w:rsidRPr="007E0B31" w14:paraId="1BD7DF5B" w14:textId="77777777" w:rsidTr="00430791">
        <w:trPr>
          <w:cantSplit/>
        </w:trPr>
        <w:tc>
          <w:tcPr>
            <w:tcW w:w="2884" w:type="dxa"/>
          </w:tcPr>
          <w:p w14:paraId="12863469" w14:textId="403FA545" w:rsidR="004B0C37" w:rsidRPr="007E0B31" w:rsidRDefault="004B0C37" w:rsidP="004B0C37">
            <w:pPr>
              <w:pStyle w:val="Arial11Bold"/>
              <w:rPr>
                <w:rFonts w:cs="Arial"/>
              </w:rPr>
            </w:pPr>
            <w:r w:rsidRPr="38E6A229">
              <w:rPr>
                <w:rFonts w:cs="Arial"/>
              </w:rPr>
              <w:t>Joint System Incident</w:t>
            </w:r>
          </w:p>
        </w:tc>
        <w:tc>
          <w:tcPr>
            <w:tcW w:w="6634" w:type="dxa"/>
          </w:tcPr>
          <w:p w14:paraId="41956887" w14:textId="12B5377A"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4B0C37" w:rsidRPr="007E0B31" w14:paraId="191172B5" w14:textId="77777777" w:rsidTr="00430791">
        <w:trPr>
          <w:cantSplit/>
        </w:trPr>
        <w:tc>
          <w:tcPr>
            <w:tcW w:w="2884" w:type="dxa"/>
          </w:tcPr>
          <w:p w14:paraId="43A07781" w14:textId="77777777" w:rsidR="004B0C37" w:rsidRPr="007E0B31" w:rsidRDefault="004B0C37" w:rsidP="004B0C37">
            <w:pPr>
              <w:pStyle w:val="Arial11Bold"/>
              <w:rPr>
                <w:rFonts w:cs="Arial"/>
              </w:rPr>
            </w:pPr>
            <w:r w:rsidRPr="007E0B31">
              <w:rPr>
                <w:rFonts w:cs="Arial"/>
              </w:rPr>
              <w:t>Key Safe</w:t>
            </w:r>
          </w:p>
        </w:tc>
        <w:tc>
          <w:tcPr>
            <w:tcW w:w="6634" w:type="dxa"/>
          </w:tcPr>
          <w:p w14:paraId="7E157AB5" w14:textId="77777777" w:rsidR="004B0C37" w:rsidRPr="007E0B31" w:rsidRDefault="004B0C37" w:rsidP="004B0C37">
            <w:pPr>
              <w:pStyle w:val="TableArial11"/>
              <w:rPr>
                <w:rFonts w:cs="Arial"/>
              </w:rPr>
            </w:pPr>
            <w:r w:rsidRPr="007E0B31">
              <w:rPr>
                <w:rFonts w:cs="Arial"/>
              </w:rPr>
              <w:t>A device for the secure retention of keys.</w:t>
            </w:r>
          </w:p>
        </w:tc>
      </w:tr>
      <w:tr w:rsidR="004B0C37" w:rsidRPr="007E0B31" w14:paraId="6CBC694D" w14:textId="77777777" w:rsidTr="00430791">
        <w:trPr>
          <w:cantSplit/>
        </w:trPr>
        <w:tc>
          <w:tcPr>
            <w:tcW w:w="2884" w:type="dxa"/>
          </w:tcPr>
          <w:p w14:paraId="4D6A5475" w14:textId="77777777" w:rsidR="004B0C37" w:rsidRPr="007E0B31" w:rsidRDefault="004B0C37" w:rsidP="004B0C37">
            <w:pPr>
              <w:pStyle w:val="Arial11Bold"/>
              <w:rPr>
                <w:rFonts w:cs="Arial"/>
              </w:rPr>
            </w:pPr>
            <w:r w:rsidRPr="007E0B31">
              <w:rPr>
                <w:rFonts w:cs="Arial"/>
              </w:rPr>
              <w:t>Key Safe Key</w:t>
            </w:r>
          </w:p>
        </w:tc>
        <w:tc>
          <w:tcPr>
            <w:tcW w:w="6634" w:type="dxa"/>
          </w:tcPr>
          <w:p w14:paraId="0336EA05" w14:textId="77777777" w:rsidR="004B0C37" w:rsidRPr="007E0B31" w:rsidRDefault="004B0C37" w:rsidP="004B0C37">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4B0C37" w:rsidRPr="007E0B31" w14:paraId="1DCBAB6F" w14:textId="77777777" w:rsidTr="00430791">
        <w:trPr>
          <w:cantSplit/>
        </w:trPr>
        <w:tc>
          <w:tcPr>
            <w:tcW w:w="2884" w:type="dxa"/>
          </w:tcPr>
          <w:p w14:paraId="1320A49E" w14:textId="77777777" w:rsidR="004B0C37" w:rsidRPr="007E0B31" w:rsidRDefault="004B0C37" w:rsidP="004B0C37">
            <w:pPr>
              <w:pStyle w:val="Arial11Bold"/>
              <w:rPr>
                <w:rFonts w:cs="Arial"/>
              </w:rPr>
            </w:pPr>
            <w:r w:rsidRPr="007E0B31">
              <w:rPr>
                <w:rFonts w:cs="Arial"/>
              </w:rPr>
              <w:lastRenderedPageBreak/>
              <w:t>Large Power Station</w:t>
            </w:r>
          </w:p>
        </w:tc>
        <w:tc>
          <w:tcPr>
            <w:tcW w:w="6634" w:type="dxa"/>
          </w:tcPr>
          <w:p w14:paraId="6657EC55"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8720937" w14:textId="7E414EDE"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4B0C37" w:rsidRPr="007E0B31" w:rsidRDefault="004B0C37" w:rsidP="004B0C37">
            <w:pPr>
              <w:pStyle w:val="TableArial11"/>
              <w:ind w:left="567" w:hanging="567"/>
              <w:rPr>
                <w:rFonts w:cs="Arial"/>
              </w:rPr>
            </w:pPr>
            <w:r w:rsidRPr="007E0B31">
              <w:rPr>
                <w:rFonts w:cs="Arial"/>
              </w:rPr>
              <w:t>or,</w:t>
            </w:r>
          </w:p>
          <w:p w14:paraId="46BD628C"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4B0C37" w:rsidRPr="007E0B31" w:rsidRDefault="004B0C37" w:rsidP="004B0C37">
            <w:pPr>
              <w:pStyle w:val="TableArial11"/>
              <w:ind w:left="567" w:hanging="567"/>
              <w:rPr>
                <w:rFonts w:cs="Arial"/>
              </w:rPr>
            </w:pPr>
            <w:r w:rsidRPr="007E0B31">
              <w:rPr>
                <w:rFonts w:cs="Arial"/>
              </w:rPr>
              <w:t>or,</w:t>
            </w:r>
          </w:p>
          <w:p w14:paraId="5A8815D2"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4B0C37" w:rsidRPr="007E0B31" w:rsidRDefault="004B0C37" w:rsidP="004B0C37">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4B0C37" w:rsidRPr="007E0B31" w:rsidRDefault="004B0C37" w:rsidP="004B0C37">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40707265" w14:textId="77777777" w:rsidTr="00430791">
        <w:trPr>
          <w:cantSplit/>
        </w:trPr>
        <w:tc>
          <w:tcPr>
            <w:tcW w:w="2884" w:type="dxa"/>
          </w:tcPr>
          <w:p w14:paraId="13B8C972" w14:textId="0C9541B8" w:rsidR="004B0C37" w:rsidRPr="00221562" w:rsidRDefault="004B0C37" w:rsidP="004B0C37">
            <w:pPr>
              <w:pStyle w:val="Arial11Bold"/>
              <w:rPr>
                <w:rFonts w:cs="Arial"/>
              </w:rPr>
            </w:pPr>
            <w:r w:rsidRPr="00221562">
              <w:rPr>
                <w:lang w:val="en-US"/>
              </w:rPr>
              <w:t>Legally Binding Decisions of the European Commission and/or the Agency</w:t>
            </w:r>
          </w:p>
        </w:tc>
        <w:tc>
          <w:tcPr>
            <w:tcW w:w="6634" w:type="dxa"/>
          </w:tcPr>
          <w:p w14:paraId="3314CFB0" w14:textId="26F8F130" w:rsidR="004B0C37" w:rsidRPr="00221562" w:rsidRDefault="004B0C37" w:rsidP="004B0C37">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Pr="38E6A229">
              <w:rPr>
                <w:b/>
                <w:bCs/>
                <w:lang w:val="en-US"/>
              </w:rPr>
              <w:t>Assimilated Law</w:t>
            </w:r>
            <w:r w:rsidRPr="38E6A229">
              <w:rPr>
                <w:lang w:val="en-US"/>
              </w:rPr>
              <w:t>.</w:t>
            </w:r>
          </w:p>
        </w:tc>
      </w:tr>
      <w:tr w:rsidR="004B0C37" w:rsidRPr="007E0B31" w14:paraId="1040E1D1" w14:textId="77777777" w:rsidTr="00430791">
        <w:trPr>
          <w:cantSplit/>
        </w:trPr>
        <w:tc>
          <w:tcPr>
            <w:tcW w:w="2884" w:type="dxa"/>
          </w:tcPr>
          <w:p w14:paraId="297C7421" w14:textId="030B8DE3" w:rsidR="004B0C37" w:rsidRPr="007E0B31" w:rsidRDefault="004B0C37" w:rsidP="004B0C37">
            <w:pPr>
              <w:pStyle w:val="Arial11Bold"/>
              <w:rPr>
                <w:rFonts w:cs="Arial"/>
              </w:rPr>
            </w:pPr>
            <w:r>
              <w:rPr>
                <w:rFonts w:cs="Arial"/>
              </w:rPr>
              <w:t xml:space="preserve">Legal </w:t>
            </w:r>
            <w:r w:rsidRPr="007E0B31">
              <w:rPr>
                <w:rFonts w:cs="Arial"/>
              </w:rPr>
              <w:t>Challenge</w:t>
            </w:r>
          </w:p>
        </w:tc>
        <w:tc>
          <w:tcPr>
            <w:tcW w:w="6634" w:type="dxa"/>
          </w:tcPr>
          <w:p w14:paraId="267FCF4F" w14:textId="77777777" w:rsidR="004B0C37" w:rsidRPr="007E0B31" w:rsidRDefault="004B0C37" w:rsidP="004B0C37">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4B0C37" w:rsidRPr="007E0B31" w14:paraId="101848A3" w14:textId="77777777" w:rsidTr="00430791">
        <w:trPr>
          <w:cantSplit/>
        </w:trPr>
        <w:tc>
          <w:tcPr>
            <w:tcW w:w="2884" w:type="dxa"/>
          </w:tcPr>
          <w:p w14:paraId="2423D9C8" w14:textId="77777777" w:rsidR="004B0C37" w:rsidRPr="007E0B31" w:rsidRDefault="004B0C37" w:rsidP="004B0C37">
            <w:pPr>
              <w:pStyle w:val="Arial11Bold"/>
              <w:rPr>
                <w:rFonts w:cs="Arial"/>
              </w:rPr>
            </w:pPr>
            <w:r w:rsidRPr="007E0B31">
              <w:rPr>
                <w:rFonts w:cs="Arial"/>
              </w:rPr>
              <w:t>Licence</w:t>
            </w:r>
          </w:p>
        </w:tc>
        <w:tc>
          <w:tcPr>
            <w:tcW w:w="6634" w:type="dxa"/>
          </w:tcPr>
          <w:p w14:paraId="0E6692BE" w14:textId="1578521F" w:rsidR="004B0C37" w:rsidRPr="007E0B31" w:rsidRDefault="004B0C37" w:rsidP="004B0C37">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4B0C37" w:rsidRPr="007E0B31" w14:paraId="1ADE1D2C" w14:textId="77777777" w:rsidTr="00430791">
        <w:trPr>
          <w:cantSplit/>
        </w:trPr>
        <w:tc>
          <w:tcPr>
            <w:tcW w:w="2884" w:type="dxa"/>
          </w:tcPr>
          <w:p w14:paraId="0EA73EE1" w14:textId="77777777" w:rsidR="004B0C37" w:rsidRPr="007E0B31" w:rsidRDefault="004B0C37" w:rsidP="004B0C37">
            <w:pPr>
              <w:pStyle w:val="Arial11Bold"/>
              <w:rPr>
                <w:rFonts w:cs="Arial"/>
              </w:rPr>
            </w:pPr>
            <w:r w:rsidRPr="007E0B31">
              <w:rPr>
                <w:rFonts w:cs="Arial"/>
              </w:rPr>
              <w:lastRenderedPageBreak/>
              <w:t>Licence Standards</w:t>
            </w:r>
          </w:p>
        </w:tc>
        <w:tc>
          <w:tcPr>
            <w:tcW w:w="6634" w:type="dxa"/>
          </w:tcPr>
          <w:p w14:paraId="4123F0EA" w14:textId="0E592971" w:rsidR="004B0C37" w:rsidRPr="007E0B31" w:rsidRDefault="004B0C37" w:rsidP="004B0C37">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4B0C37" w:rsidRPr="007E0B31" w14:paraId="0C3EEBB5" w14:textId="77777777" w:rsidTr="00430791">
        <w:trPr>
          <w:cantSplit/>
        </w:trPr>
        <w:tc>
          <w:tcPr>
            <w:tcW w:w="2884" w:type="dxa"/>
          </w:tcPr>
          <w:p w14:paraId="68806D9C" w14:textId="1DADC844" w:rsidR="004B0C37" w:rsidRPr="007E0B31" w:rsidRDefault="004B0C37" w:rsidP="004B0C37">
            <w:pPr>
              <w:pStyle w:val="Arial11Bold"/>
              <w:rPr>
                <w:rFonts w:cs="Arial"/>
              </w:rPr>
            </w:pPr>
            <w:r w:rsidRPr="00237A45">
              <w:t>Limited</w:t>
            </w:r>
            <w:r>
              <w:t>-</w:t>
            </w:r>
            <w:r w:rsidRPr="00237A45">
              <w:t>Balancing Compliance Notification</w:t>
            </w:r>
          </w:p>
        </w:tc>
        <w:tc>
          <w:tcPr>
            <w:tcW w:w="6634" w:type="dxa"/>
          </w:tcPr>
          <w:p w14:paraId="2EE89C37" w14:textId="4B046FCF" w:rsidR="004B0C37" w:rsidRPr="000B6D47" w:rsidRDefault="004B0C37" w:rsidP="004B0C37">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4B0C37" w:rsidRDefault="004B0C37" w:rsidP="004B0C37">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4B0C37" w:rsidRPr="007E0B31" w:rsidRDefault="004B0C37" w:rsidP="004B0C37">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4B0C37" w:rsidRPr="007E0B31" w14:paraId="14960021" w14:textId="77777777" w:rsidTr="00430791">
        <w:trPr>
          <w:cantSplit/>
        </w:trPr>
        <w:tc>
          <w:tcPr>
            <w:tcW w:w="2884" w:type="dxa"/>
          </w:tcPr>
          <w:p w14:paraId="5611E47E" w14:textId="77777777" w:rsidR="004B0C37" w:rsidRPr="007E0B31" w:rsidRDefault="004B0C37" w:rsidP="004B0C37">
            <w:pPr>
              <w:pStyle w:val="Arial11Bold"/>
              <w:rPr>
                <w:rFonts w:cs="Arial"/>
              </w:rPr>
            </w:pPr>
            <w:r w:rsidRPr="007E0B31">
              <w:rPr>
                <w:rFonts w:cs="Arial"/>
              </w:rPr>
              <w:t>Limited Frequency Sensitive Mode</w:t>
            </w:r>
          </w:p>
        </w:tc>
        <w:tc>
          <w:tcPr>
            <w:tcW w:w="6634" w:type="dxa"/>
          </w:tcPr>
          <w:p w14:paraId="0777A8DE" w14:textId="0AD15A96" w:rsidR="004B0C37" w:rsidRPr="007E0B31" w:rsidRDefault="004B0C37" w:rsidP="004B0C37">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4B0C37" w:rsidRPr="007E0B31" w14:paraId="07943C3B" w14:textId="77777777" w:rsidTr="00430791">
        <w:trPr>
          <w:cantSplit/>
        </w:trPr>
        <w:tc>
          <w:tcPr>
            <w:tcW w:w="2884" w:type="dxa"/>
          </w:tcPr>
          <w:p w14:paraId="598F9D4C"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4B0C37" w:rsidRPr="007E0B31" w14:paraId="1F330B5F" w14:textId="77777777" w:rsidTr="00430791">
        <w:trPr>
          <w:cantSplit/>
        </w:trPr>
        <w:tc>
          <w:tcPr>
            <w:tcW w:w="2884" w:type="dxa"/>
          </w:tcPr>
          <w:p w14:paraId="5CD748D2" w14:textId="4CFA5085"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4B0C37" w:rsidRPr="007E0B31" w14:paraId="04CF644E" w14:textId="77777777" w:rsidTr="00430791">
        <w:trPr>
          <w:cantSplit/>
        </w:trPr>
        <w:tc>
          <w:tcPr>
            <w:tcW w:w="2884" w:type="dxa"/>
          </w:tcPr>
          <w:p w14:paraId="04481009" w14:textId="77777777" w:rsidR="004B0C37" w:rsidRPr="007E0B31" w:rsidRDefault="004B0C37" w:rsidP="004B0C37">
            <w:pPr>
              <w:pStyle w:val="Arial11Bold"/>
              <w:rPr>
                <w:rFonts w:cs="Arial"/>
              </w:rPr>
            </w:pPr>
            <w:r w:rsidRPr="007E0B31">
              <w:rPr>
                <w:rFonts w:cs="Arial"/>
              </w:rPr>
              <w:t>Limited High Frequency Response</w:t>
            </w:r>
          </w:p>
        </w:tc>
        <w:tc>
          <w:tcPr>
            <w:tcW w:w="6634" w:type="dxa"/>
          </w:tcPr>
          <w:p w14:paraId="5B9BD88C" w14:textId="77777777" w:rsidR="004B0C37" w:rsidRPr="007E0B31" w:rsidRDefault="004B0C37" w:rsidP="004B0C37">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4B0C37" w:rsidRPr="007E0B31" w14:paraId="4A585B12" w14:textId="77777777" w:rsidTr="00430791">
        <w:trPr>
          <w:cantSplit/>
        </w:trPr>
        <w:tc>
          <w:tcPr>
            <w:tcW w:w="2884" w:type="dxa"/>
          </w:tcPr>
          <w:p w14:paraId="16E753BE" w14:textId="1BBB246B" w:rsidR="004B0C37" w:rsidRPr="007E0B31" w:rsidRDefault="004B0C37" w:rsidP="004B0C37">
            <w:pPr>
              <w:pStyle w:val="Arial11Bold"/>
              <w:rPr>
                <w:rFonts w:cs="Arial"/>
              </w:rPr>
            </w:pPr>
            <w:r w:rsidRPr="007723AB">
              <w:rPr>
                <w:rFonts w:eastAsia="Calibri" w:cs="Arial"/>
                <w:lang w:val="en-US"/>
              </w:rPr>
              <w:t>Limited Membership Workgroup</w:t>
            </w:r>
          </w:p>
        </w:tc>
        <w:tc>
          <w:tcPr>
            <w:tcW w:w="6634" w:type="dxa"/>
          </w:tcPr>
          <w:p w14:paraId="7570E925" w14:textId="18C1E540" w:rsidR="004B0C37" w:rsidRPr="00182491" w:rsidRDefault="004B0C37" w:rsidP="004B0C37">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4B0C37" w:rsidRPr="00182491" w:rsidRDefault="004B0C37" w:rsidP="004B0C37">
            <w:pPr>
              <w:autoSpaceDE w:val="0"/>
              <w:autoSpaceDN w:val="0"/>
              <w:adjustRightInd w:val="0"/>
              <w:rPr>
                <w:rFonts w:cs="Arial"/>
              </w:rPr>
            </w:pPr>
          </w:p>
          <w:p w14:paraId="43846D0D" w14:textId="19ABC1A4" w:rsidR="004B0C37" w:rsidRPr="007E0B31" w:rsidRDefault="004B0C37" w:rsidP="004B0C37">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4B0C37" w:rsidRPr="007E0B31" w14:paraId="01EA6662" w14:textId="77777777" w:rsidTr="00430791">
        <w:trPr>
          <w:cantSplit/>
        </w:trPr>
        <w:tc>
          <w:tcPr>
            <w:tcW w:w="2884" w:type="dxa"/>
          </w:tcPr>
          <w:p w14:paraId="2347B7F7" w14:textId="702E5CB5" w:rsidR="004B0C37" w:rsidRPr="007E0B31" w:rsidRDefault="004B0C37" w:rsidP="004B0C37">
            <w:pPr>
              <w:pStyle w:val="Arial11Bold"/>
              <w:rPr>
                <w:rFonts w:cs="Arial"/>
              </w:rPr>
            </w:pPr>
            <w:bookmarkStart w:id="46"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46"/>
          </w:p>
        </w:tc>
        <w:tc>
          <w:tcPr>
            <w:tcW w:w="6634" w:type="dxa"/>
          </w:tcPr>
          <w:p w14:paraId="116937FB" w14:textId="55A25BAD" w:rsidR="004B0C37" w:rsidRPr="007E0B31" w:rsidRDefault="004B0C37" w:rsidP="004B0C37">
            <w:pPr>
              <w:pStyle w:val="TableArial11"/>
              <w:rPr>
                <w:rFonts w:cs="Arial"/>
              </w:rPr>
            </w:pPr>
            <w:bookmarkStart w:id="4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7"/>
          </w:p>
          <w:p w14:paraId="0C9542F9" w14:textId="77777777" w:rsidR="004B0C37" w:rsidRPr="007E0B31" w:rsidRDefault="004B0C37" w:rsidP="004B0C37">
            <w:pPr>
              <w:pStyle w:val="TableArial11"/>
              <w:ind w:left="567" w:hanging="567"/>
              <w:rPr>
                <w:rFonts w:cs="Arial"/>
              </w:rPr>
            </w:pPr>
            <w:bookmarkStart w:id="48" w:name="_DV_C36"/>
            <w:r w:rsidRPr="007E0B31">
              <w:rPr>
                <w:rFonts w:cs="Arial"/>
              </w:rPr>
              <w:t>(a)</w:t>
            </w:r>
            <w:r w:rsidRPr="007E0B31">
              <w:rPr>
                <w:rFonts w:cs="Arial"/>
              </w:rPr>
              <w:tab/>
              <w:t xml:space="preserve">with the provisions of the Grid Code specified in the notice, and </w:t>
            </w:r>
            <w:bookmarkEnd w:id="48"/>
          </w:p>
          <w:p w14:paraId="5536F311" w14:textId="77777777" w:rsidR="004B0C37" w:rsidRPr="007E0B31" w:rsidRDefault="004B0C37" w:rsidP="004B0C37">
            <w:pPr>
              <w:pStyle w:val="TableArial11"/>
              <w:ind w:left="567" w:hanging="567"/>
              <w:rPr>
                <w:rFonts w:cs="Arial"/>
              </w:rPr>
            </w:pPr>
            <w:bookmarkStart w:id="49"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9"/>
          </w:p>
          <w:p w14:paraId="3817BE40" w14:textId="77777777" w:rsidR="004B0C37" w:rsidRPr="007E0B31" w:rsidRDefault="004B0C37" w:rsidP="004B0C37">
            <w:pPr>
              <w:pStyle w:val="TableArial11"/>
              <w:rPr>
                <w:rFonts w:cs="Arial"/>
              </w:rPr>
            </w:pPr>
            <w:bookmarkStart w:id="50" w:name="_DV_C38"/>
            <w:r w:rsidRPr="007E0B31">
              <w:rPr>
                <w:rFonts w:cs="Arial"/>
              </w:rPr>
              <w:t xml:space="preserve">and specifying the </w:t>
            </w:r>
            <w:r w:rsidRPr="007E0B31">
              <w:rPr>
                <w:rFonts w:cs="Arial"/>
                <w:b/>
              </w:rPr>
              <w:t>Unresolved Issues</w:t>
            </w:r>
            <w:r w:rsidRPr="007E0B31">
              <w:rPr>
                <w:rFonts w:cs="Arial"/>
              </w:rPr>
              <w:t xml:space="preserve">. </w:t>
            </w:r>
            <w:bookmarkEnd w:id="50"/>
          </w:p>
        </w:tc>
      </w:tr>
      <w:tr w:rsidR="004B0C37" w:rsidRPr="007E0B31" w14:paraId="6946C0D5" w14:textId="77777777" w:rsidTr="00430791">
        <w:trPr>
          <w:cantSplit/>
        </w:trPr>
        <w:tc>
          <w:tcPr>
            <w:tcW w:w="2884" w:type="dxa"/>
          </w:tcPr>
          <w:p w14:paraId="18667BDF" w14:textId="77777777" w:rsidR="004B0C37" w:rsidRPr="007E0B31" w:rsidRDefault="004B0C37" w:rsidP="004B0C37">
            <w:pPr>
              <w:pStyle w:val="Arial11Bold"/>
              <w:rPr>
                <w:rFonts w:cs="Arial"/>
              </w:rPr>
            </w:pPr>
            <w:r w:rsidRPr="007E0B31">
              <w:rPr>
                <w:rFonts w:cs="Arial"/>
              </w:rPr>
              <w:t>Load</w:t>
            </w:r>
          </w:p>
        </w:tc>
        <w:tc>
          <w:tcPr>
            <w:tcW w:w="6634" w:type="dxa"/>
          </w:tcPr>
          <w:p w14:paraId="2EAACB51" w14:textId="77777777" w:rsidR="004B0C37" w:rsidRPr="007E0B31" w:rsidRDefault="004B0C37" w:rsidP="004B0C37">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4B0C37" w:rsidRPr="007E0B31" w14:paraId="4CDF254C" w14:textId="77777777" w:rsidTr="00430791">
        <w:trPr>
          <w:cantSplit/>
        </w:trPr>
        <w:tc>
          <w:tcPr>
            <w:tcW w:w="2884" w:type="dxa"/>
          </w:tcPr>
          <w:p w14:paraId="5A60A67C" w14:textId="77777777" w:rsidR="004B0C37" w:rsidRPr="007E0B31" w:rsidRDefault="004B0C37" w:rsidP="004B0C37">
            <w:pPr>
              <w:pStyle w:val="Arial11Bold"/>
              <w:rPr>
                <w:rFonts w:cs="Arial"/>
              </w:rPr>
            </w:pPr>
            <w:r w:rsidRPr="007E0B31">
              <w:rPr>
                <w:rFonts w:cs="Arial"/>
              </w:rPr>
              <w:t>Loaded</w:t>
            </w:r>
          </w:p>
        </w:tc>
        <w:tc>
          <w:tcPr>
            <w:tcW w:w="6634" w:type="dxa"/>
          </w:tcPr>
          <w:p w14:paraId="48DFCD98" w14:textId="77777777" w:rsidR="004B0C37" w:rsidRPr="007E0B31" w:rsidRDefault="004B0C37" w:rsidP="004B0C37">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4B0C37" w:rsidRPr="007E0B31" w14:paraId="4482A9A2" w14:textId="77777777" w:rsidTr="00430791">
        <w:trPr>
          <w:cantSplit/>
        </w:trPr>
        <w:tc>
          <w:tcPr>
            <w:tcW w:w="2884" w:type="dxa"/>
          </w:tcPr>
          <w:p w14:paraId="7CAD6FB9" w14:textId="02710C28" w:rsidR="004B0C37" w:rsidRPr="00A42C57" w:rsidRDefault="004B0C37" w:rsidP="004B0C37">
            <w:pPr>
              <w:pStyle w:val="Arial11Bold"/>
              <w:rPr>
                <w:rFonts w:cs="Arial"/>
              </w:rPr>
            </w:pPr>
            <w:r w:rsidRPr="002510FF">
              <w:rPr>
                <w:rFonts w:cs="Arial"/>
              </w:rPr>
              <w:t>Load Angle</w:t>
            </w:r>
          </w:p>
        </w:tc>
        <w:tc>
          <w:tcPr>
            <w:tcW w:w="6634" w:type="dxa"/>
          </w:tcPr>
          <w:p w14:paraId="24A40C90" w14:textId="45EC0D1C" w:rsidR="004B0C37" w:rsidRPr="00A42C57" w:rsidRDefault="004B0C37" w:rsidP="004B0C3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4B0C37" w:rsidRPr="007E0B31" w14:paraId="3FF8744F" w14:textId="77777777" w:rsidTr="00430791">
        <w:trPr>
          <w:cantSplit/>
        </w:trPr>
        <w:tc>
          <w:tcPr>
            <w:tcW w:w="2884" w:type="dxa"/>
          </w:tcPr>
          <w:p w14:paraId="27A6AFB9" w14:textId="77777777" w:rsidR="004B0C37" w:rsidRPr="007E0B31" w:rsidRDefault="004B0C37" w:rsidP="004B0C37">
            <w:pPr>
              <w:pStyle w:val="Arial11Bold"/>
              <w:rPr>
                <w:rFonts w:cs="Arial"/>
              </w:rPr>
            </w:pPr>
            <w:r w:rsidRPr="007E0B31">
              <w:rPr>
                <w:rFonts w:cs="Arial"/>
              </w:rPr>
              <w:t>Load Factor</w:t>
            </w:r>
          </w:p>
        </w:tc>
        <w:tc>
          <w:tcPr>
            <w:tcW w:w="6634" w:type="dxa"/>
          </w:tcPr>
          <w:p w14:paraId="40B02140" w14:textId="77777777" w:rsidR="004B0C37" w:rsidRPr="007E0B31" w:rsidRDefault="004B0C37" w:rsidP="004B0C3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4B0C37" w:rsidRPr="007E0B31" w14:paraId="0EBC5AE2" w14:textId="77777777" w:rsidTr="00430791">
        <w:trPr>
          <w:cantSplit/>
        </w:trPr>
        <w:tc>
          <w:tcPr>
            <w:tcW w:w="2884" w:type="dxa"/>
          </w:tcPr>
          <w:p w14:paraId="3992CF4B" w14:textId="77777777" w:rsidR="004B0C37" w:rsidRPr="007E0B31" w:rsidRDefault="004B0C37" w:rsidP="004B0C37">
            <w:pPr>
              <w:pStyle w:val="Arial11Bold"/>
              <w:rPr>
                <w:rFonts w:cs="Arial"/>
              </w:rPr>
            </w:pPr>
            <w:r w:rsidRPr="007E0B31">
              <w:rPr>
                <w:rFonts w:cs="Arial"/>
              </w:rPr>
              <w:t>Load Management Block</w:t>
            </w:r>
          </w:p>
        </w:tc>
        <w:tc>
          <w:tcPr>
            <w:tcW w:w="6634" w:type="dxa"/>
          </w:tcPr>
          <w:p w14:paraId="50274CDB" w14:textId="77777777" w:rsidR="004B0C37" w:rsidRPr="007E0B31" w:rsidRDefault="004B0C37" w:rsidP="004B0C3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4B0C37" w:rsidRPr="007E0B31" w14:paraId="53E23EC8" w14:textId="77777777" w:rsidTr="00430791">
        <w:trPr>
          <w:cantSplit/>
        </w:trPr>
        <w:tc>
          <w:tcPr>
            <w:tcW w:w="2884" w:type="dxa"/>
          </w:tcPr>
          <w:p w14:paraId="6AF74419" w14:textId="77777777" w:rsidR="004B0C37" w:rsidRPr="002A73E9" w:rsidRDefault="004B0C37" w:rsidP="004B0C37">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4B0C37" w:rsidRPr="00432DAF" w:rsidRDefault="004B0C37" w:rsidP="004B0C37">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4B0C37" w:rsidRPr="002A73E9" w:rsidRDefault="004B0C37" w:rsidP="004B0C37">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4B0C37" w:rsidRPr="007E0B31" w14:paraId="74F6FA25" w14:textId="77777777" w:rsidTr="00430791">
        <w:trPr>
          <w:cantSplit/>
        </w:trPr>
        <w:tc>
          <w:tcPr>
            <w:tcW w:w="2884" w:type="dxa"/>
          </w:tcPr>
          <w:p w14:paraId="298F5400" w14:textId="77777777" w:rsidR="004B0C37" w:rsidRPr="007E0B31" w:rsidRDefault="004B0C37" w:rsidP="004B0C37">
            <w:pPr>
              <w:pStyle w:val="Arial11Bold"/>
              <w:rPr>
                <w:rFonts w:cs="Arial"/>
              </w:rPr>
            </w:pPr>
            <w:r w:rsidRPr="007E0B31">
              <w:rPr>
                <w:rFonts w:cs="Arial"/>
              </w:rPr>
              <w:t>Local Safety Instructions</w:t>
            </w:r>
          </w:p>
        </w:tc>
        <w:tc>
          <w:tcPr>
            <w:tcW w:w="6634" w:type="dxa"/>
          </w:tcPr>
          <w:p w14:paraId="7A965991" w14:textId="52A45536" w:rsidR="004B0C37" w:rsidRPr="007E0B31" w:rsidRDefault="004B0C37" w:rsidP="004B0C37">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4B0C37" w:rsidRPr="007E0B31" w14:paraId="77B1C1F3" w14:textId="77777777" w:rsidTr="00430791">
        <w:trPr>
          <w:cantSplit/>
        </w:trPr>
        <w:tc>
          <w:tcPr>
            <w:tcW w:w="2884" w:type="dxa"/>
          </w:tcPr>
          <w:p w14:paraId="41E761FD" w14:textId="77777777" w:rsidR="004B0C37" w:rsidRPr="007E0B31" w:rsidRDefault="004B0C37" w:rsidP="004B0C37">
            <w:pPr>
              <w:pStyle w:val="Arial11Bold"/>
              <w:rPr>
                <w:rFonts w:cs="Arial"/>
              </w:rPr>
            </w:pPr>
            <w:r w:rsidRPr="007E0B31">
              <w:rPr>
                <w:rFonts w:cs="Arial"/>
              </w:rPr>
              <w:t>Local Switching Procedure</w:t>
            </w:r>
          </w:p>
        </w:tc>
        <w:tc>
          <w:tcPr>
            <w:tcW w:w="6634" w:type="dxa"/>
          </w:tcPr>
          <w:p w14:paraId="64A70D2F" w14:textId="77777777" w:rsidR="004B0C37" w:rsidRPr="007E0B31" w:rsidRDefault="004B0C37" w:rsidP="004B0C3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4B0C37" w:rsidRPr="007E0B31" w14:paraId="4247B2A6" w14:textId="77777777" w:rsidTr="00430791">
        <w:trPr>
          <w:cantSplit/>
        </w:trPr>
        <w:tc>
          <w:tcPr>
            <w:tcW w:w="2884" w:type="dxa"/>
          </w:tcPr>
          <w:p w14:paraId="796A8D79" w14:textId="77777777" w:rsidR="004B0C37" w:rsidRPr="007E0B31" w:rsidRDefault="004B0C37" w:rsidP="004B0C37">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4B0C37" w:rsidRPr="007E0B31" w14:paraId="7AF5C5F6" w14:textId="77777777" w:rsidTr="00430791">
        <w:trPr>
          <w:cantSplit/>
        </w:trPr>
        <w:tc>
          <w:tcPr>
            <w:tcW w:w="2884" w:type="dxa"/>
          </w:tcPr>
          <w:p w14:paraId="539D52FC" w14:textId="77777777" w:rsidR="004B0C37" w:rsidRPr="007E0B31" w:rsidRDefault="004B0C37" w:rsidP="004B0C37">
            <w:pPr>
              <w:pStyle w:val="Arial11Bold"/>
              <w:rPr>
                <w:rFonts w:cs="Arial"/>
              </w:rPr>
            </w:pPr>
            <w:r w:rsidRPr="007E0B31">
              <w:rPr>
                <w:rFonts w:cs="Arial"/>
              </w:rPr>
              <w:t>Location</w:t>
            </w:r>
          </w:p>
        </w:tc>
        <w:tc>
          <w:tcPr>
            <w:tcW w:w="6634" w:type="dxa"/>
          </w:tcPr>
          <w:p w14:paraId="55856EBA" w14:textId="77777777" w:rsidR="004B0C37" w:rsidRPr="007E0B31" w:rsidRDefault="004B0C37" w:rsidP="004B0C3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4B0C37" w:rsidRPr="007E0B31" w14:paraId="0E4BDD8F" w14:textId="77777777" w:rsidTr="00430791">
        <w:trPr>
          <w:cantSplit/>
        </w:trPr>
        <w:tc>
          <w:tcPr>
            <w:tcW w:w="2884" w:type="dxa"/>
          </w:tcPr>
          <w:p w14:paraId="41B859E4" w14:textId="77777777" w:rsidR="004B0C37" w:rsidRPr="007E0B31" w:rsidRDefault="004B0C37" w:rsidP="004B0C37">
            <w:pPr>
              <w:pStyle w:val="Arial11Bold"/>
              <w:rPr>
                <w:rFonts w:cs="Arial"/>
              </w:rPr>
            </w:pPr>
            <w:r w:rsidRPr="007E0B31">
              <w:rPr>
                <w:rFonts w:cs="Arial"/>
              </w:rPr>
              <w:t>Locked</w:t>
            </w:r>
          </w:p>
        </w:tc>
        <w:tc>
          <w:tcPr>
            <w:tcW w:w="6634" w:type="dxa"/>
          </w:tcPr>
          <w:p w14:paraId="585D4C7B" w14:textId="77777777" w:rsidR="004B0C37" w:rsidRPr="007E0B31" w:rsidRDefault="004B0C37" w:rsidP="004B0C3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4B0C37" w:rsidRPr="007E0B31" w14:paraId="57EA3F5C" w14:textId="77777777" w:rsidTr="00430791">
        <w:trPr>
          <w:cantSplit/>
        </w:trPr>
        <w:tc>
          <w:tcPr>
            <w:tcW w:w="2884" w:type="dxa"/>
          </w:tcPr>
          <w:p w14:paraId="0F7F6662" w14:textId="77777777" w:rsidR="004B0C37" w:rsidRPr="007E0B31" w:rsidRDefault="004B0C37" w:rsidP="004B0C37">
            <w:pPr>
              <w:pStyle w:val="Arial11Bold"/>
              <w:rPr>
                <w:rFonts w:cs="Arial"/>
              </w:rPr>
            </w:pPr>
            <w:r w:rsidRPr="007E0B31">
              <w:rPr>
                <w:rFonts w:cs="Arial"/>
              </w:rPr>
              <w:t>Locking</w:t>
            </w:r>
          </w:p>
        </w:tc>
        <w:tc>
          <w:tcPr>
            <w:tcW w:w="6634" w:type="dxa"/>
          </w:tcPr>
          <w:p w14:paraId="25877041" w14:textId="77777777" w:rsidR="004B0C37" w:rsidRPr="007E0B31" w:rsidRDefault="004B0C37" w:rsidP="004B0C3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4B0C37" w:rsidRPr="007E0B31" w14:paraId="0E3308A0" w14:textId="77777777" w:rsidTr="00430791">
        <w:trPr>
          <w:cantSplit/>
        </w:trPr>
        <w:tc>
          <w:tcPr>
            <w:tcW w:w="2884" w:type="dxa"/>
          </w:tcPr>
          <w:p w14:paraId="254CF53B" w14:textId="34520FA7" w:rsidR="004B0C37" w:rsidRPr="007E0B31" w:rsidRDefault="004B0C37" w:rsidP="004B0C37">
            <w:pPr>
              <w:pStyle w:val="Arial11Bold"/>
              <w:rPr>
                <w:rFonts w:cs="Arial"/>
              </w:rPr>
            </w:pPr>
            <w:r w:rsidRPr="00513343">
              <w:t>London Court of International Arbitration</w:t>
            </w:r>
          </w:p>
        </w:tc>
        <w:tc>
          <w:tcPr>
            <w:tcW w:w="6634" w:type="dxa"/>
          </w:tcPr>
          <w:p w14:paraId="1468A949" w14:textId="66EC3550" w:rsidR="004B0C37" w:rsidRPr="007E0B31" w:rsidRDefault="004B0C37" w:rsidP="004B0C37">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4B0C37" w:rsidRPr="007E0B31" w14:paraId="05FD6AF9" w14:textId="77777777" w:rsidTr="00430791">
        <w:trPr>
          <w:cantSplit/>
        </w:trPr>
        <w:tc>
          <w:tcPr>
            <w:tcW w:w="2884" w:type="dxa"/>
          </w:tcPr>
          <w:p w14:paraId="508D8CC7" w14:textId="77777777" w:rsidR="004B0C37" w:rsidRPr="007E0B31" w:rsidRDefault="004B0C37" w:rsidP="004B0C37">
            <w:pPr>
              <w:pStyle w:val="Arial11Bold"/>
              <w:rPr>
                <w:rFonts w:cs="Arial"/>
              </w:rPr>
            </w:pPr>
            <w:r w:rsidRPr="007E0B31">
              <w:rPr>
                <w:rFonts w:cs="Arial"/>
              </w:rPr>
              <w:t>Low Frequency Relay</w:t>
            </w:r>
          </w:p>
        </w:tc>
        <w:tc>
          <w:tcPr>
            <w:tcW w:w="6634" w:type="dxa"/>
          </w:tcPr>
          <w:p w14:paraId="615E9EC2" w14:textId="77777777" w:rsidR="004B0C37" w:rsidRPr="007E0B31" w:rsidRDefault="004B0C37" w:rsidP="004B0C3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4B0C37" w:rsidRPr="007E0B31" w14:paraId="3E4531E5" w14:textId="77777777" w:rsidTr="00430791">
        <w:trPr>
          <w:cantSplit/>
        </w:trPr>
        <w:tc>
          <w:tcPr>
            <w:tcW w:w="2884" w:type="dxa"/>
          </w:tcPr>
          <w:p w14:paraId="65FD748C" w14:textId="77777777" w:rsidR="004B0C37" w:rsidRPr="007E0B31" w:rsidRDefault="004B0C37" w:rsidP="004B0C3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4B0C37" w:rsidRPr="007E0B31" w:rsidRDefault="004B0C37" w:rsidP="004B0C3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4B0C37" w:rsidRPr="007E0B31" w14:paraId="1231D50D" w14:textId="77777777" w:rsidTr="00430791">
        <w:trPr>
          <w:cantSplit/>
        </w:trPr>
        <w:tc>
          <w:tcPr>
            <w:tcW w:w="2884" w:type="dxa"/>
          </w:tcPr>
          <w:p w14:paraId="7F97E239" w14:textId="77777777" w:rsidR="004B0C37" w:rsidRPr="007E0B31" w:rsidRDefault="004B0C37" w:rsidP="004B0C37">
            <w:pPr>
              <w:pStyle w:val="Arial11Bold"/>
              <w:rPr>
                <w:rFonts w:cs="Arial"/>
              </w:rPr>
            </w:pPr>
            <w:r w:rsidRPr="007E0B31">
              <w:rPr>
                <w:rFonts w:cs="Arial"/>
              </w:rPr>
              <w:t>LV Side of the Offshore Platform</w:t>
            </w:r>
          </w:p>
        </w:tc>
        <w:tc>
          <w:tcPr>
            <w:tcW w:w="6634" w:type="dxa"/>
          </w:tcPr>
          <w:p w14:paraId="00CEA237" w14:textId="77777777" w:rsidR="004B0C37" w:rsidRPr="007E0B31" w:rsidRDefault="004B0C37" w:rsidP="004B0C3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4B0C37" w:rsidRPr="007E0B31" w14:paraId="43E02C23" w14:textId="77777777" w:rsidTr="00430791">
        <w:trPr>
          <w:cantSplit/>
        </w:trPr>
        <w:tc>
          <w:tcPr>
            <w:tcW w:w="2884" w:type="dxa"/>
          </w:tcPr>
          <w:p w14:paraId="149BA9AB" w14:textId="77777777" w:rsidR="004B0C37" w:rsidRPr="007E0B31" w:rsidRDefault="004B0C37" w:rsidP="004B0C37">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4B0C37" w:rsidRDefault="004B0C37" w:rsidP="004B0C3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4B0C37" w:rsidRPr="00745344" w:rsidRDefault="004B0C37" w:rsidP="004B0C3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4B0C37" w:rsidRPr="007E0B31" w14:paraId="29A17BF0" w14:textId="77777777" w:rsidTr="00430791">
        <w:trPr>
          <w:cantSplit/>
        </w:trPr>
        <w:tc>
          <w:tcPr>
            <w:tcW w:w="2884" w:type="dxa"/>
          </w:tcPr>
          <w:p w14:paraId="0A0A0725" w14:textId="77777777" w:rsidR="004B0C37" w:rsidRPr="007E0B31" w:rsidRDefault="004B0C37" w:rsidP="004B0C37">
            <w:pPr>
              <w:pStyle w:val="Arial11Bold"/>
              <w:rPr>
                <w:rFonts w:cs="Arial"/>
              </w:rPr>
            </w:pPr>
            <w:r w:rsidRPr="007E0B31">
              <w:rPr>
                <w:rFonts w:cs="Arial"/>
              </w:rPr>
              <w:t>Main Protection</w:t>
            </w:r>
          </w:p>
        </w:tc>
        <w:tc>
          <w:tcPr>
            <w:tcW w:w="6634" w:type="dxa"/>
          </w:tcPr>
          <w:p w14:paraId="3DC0D468"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4B0C37" w:rsidRPr="007E0B31" w14:paraId="76CC7C36" w14:textId="77777777" w:rsidTr="00430791">
        <w:trPr>
          <w:cantSplit/>
        </w:trPr>
        <w:tc>
          <w:tcPr>
            <w:tcW w:w="2884" w:type="dxa"/>
          </w:tcPr>
          <w:p w14:paraId="331C7E14" w14:textId="380252E6" w:rsidR="004B0C37" w:rsidRPr="007E0B31" w:rsidRDefault="004B0C37" w:rsidP="004B0C37">
            <w:pPr>
              <w:pStyle w:val="Arial11Bold"/>
              <w:rPr>
                <w:rFonts w:cs="Arial"/>
              </w:rPr>
            </w:pPr>
            <w:bookmarkStart w:id="51" w:name="_DV_C39"/>
            <w:r w:rsidRPr="007E0B31">
              <w:rPr>
                <w:rFonts w:cs="Arial"/>
              </w:rPr>
              <w:t>Manufacturer’s Data &amp; Performance Report</w:t>
            </w:r>
            <w:bookmarkEnd w:id="51"/>
          </w:p>
        </w:tc>
        <w:tc>
          <w:tcPr>
            <w:tcW w:w="6634" w:type="dxa"/>
          </w:tcPr>
          <w:p w14:paraId="671DA193" w14:textId="02EFD935" w:rsidR="004B0C37" w:rsidRPr="007E0B31" w:rsidRDefault="004B0C37" w:rsidP="004B0C37">
            <w:pPr>
              <w:pStyle w:val="TableArial11"/>
              <w:rPr>
                <w:rFonts w:cs="Arial"/>
              </w:rPr>
            </w:pPr>
            <w:bookmarkStart w:id="52"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2"/>
          </w:p>
        </w:tc>
      </w:tr>
      <w:tr w:rsidR="004B0C37" w:rsidRPr="007E0B31" w14:paraId="0E2893AA" w14:textId="77777777" w:rsidTr="00430791">
        <w:trPr>
          <w:cantSplit/>
        </w:trPr>
        <w:tc>
          <w:tcPr>
            <w:tcW w:w="2884" w:type="dxa"/>
          </w:tcPr>
          <w:p w14:paraId="1DC60E78" w14:textId="77777777" w:rsidR="004B0C37" w:rsidRPr="007E0B31" w:rsidRDefault="004B0C37" w:rsidP="004B0C37">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4B0C37" w:rsidRPr="007E0B31" w:rsidRDefault="004B0C37" w:rsidP="004B0C3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4B0C37" w:rsidRPr="007E0B31" w14:paraId="0E3E88D3" w14:textId="77777777" w:rsidTr="00430791">
        <w:trPr>
          <w:cantSplit/>
        </w:trPr>
        <w:tc>
          <w:tcPr>
            <w:tcW w:w="2884" w:type="dxa"/>
          </w:tcPr>
          <w:p w14:paraId="45B588B2" w14:textId="77777777" w:rsidR="004B0C37" w:rsidRPr="007E0B31" w:rsidRDefault="004B0C37" w:rsidP="004B0C37">
            <w:pPr>
              <w:pStyle w:val="Arial11Bold"/>
              <w:rPr>
                <w:rFonts w:cs="Arial"/>
              </w:rPr>
            </w:pPr>
            <w:r w:rsidRPr="007E0B31">
              <w:rPr>
                <w:rFonts w:cs="Arial"/>
              </w:rPr>
              <w:t>Market Operation Data Interface System (MODIS)</w:t>
            </w:r>
          </w:p>
        </w:tc>
        <w:tc>
          <w:tcPr>
            <w:tcW w:w="6634" w:type="dxa"/>
          </w:tcPr>
          <w:p w14:paraId="6049E762" w14:textId="5373A31D" w:rsidR="004B0C37" w:rsidRPr="007E0B31" w:rsidRDefault="004B0C37" w:rsidP="004B0C3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4B0C37" w:rsidRPr="007E0B31" w14:paraId="2E9600F6" w14:textId="77777777" w:rsidTr="00430791">
        <w:trPr>
          <w:cantSplit/>
        </w:trPr>
        <w:tc>
          <w:tcPr>
            <w:tcW w:w="2884" w:type="dxa"/>
          </w:tcPr>
          <w:p w14:paraId="1013C18D" w14:textId="77777777" w:rsidR="004B0C37" w:rsidRPr="007E0B31" w:rsidRDefault="004B0C37" w:rsidP="004B0C37">
            <w:pPr>
              <w:pStyle w:val="Arial11Bold"/>
              <w:rPr>
                <w:rFonts w:cs="Arial"/>
              </w:rPr>
            </w:pPr>
            <w:r w:rsidRPr="007E0B31">
              <w:rPr>
                <w:rFonts w:cs="Arial"/>
              </w:rPr>
              <w:t>Market Suspension Threshold</w:t>
            </w:r>
          </w:p>
        </w:tc>
        <w:tc>
          <w:tcPr>
            <w:tcW w:w="6634" w:type="dxa"/>
          </w:tcPr>
          <w:p w14:paraId="60F4E8DB" w14:textId="77777777" w:rsidR="004B0C37" w:rsidRPr="007E0B31" w:rsidRDefault="004B0C37" w:rsidP="004B0C3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4B0C37" w:rsidRPr="007E0B31" w14:paraId="1F49614C" w14:textId="77777777" w:rsidTr="00430791">
        <w:trPr>
          <w:cantSplit/>
        </w:trPr>
        <w:tc>
          <w:tcPr>
            <w:tcW w:w="2884" w:type="dxa"/>
          </w:tcPr>
          <w:p w14:paraId="4BAFAA51" w14:textId="77777777" w:rsidR="004B0C37" w:rsidRPr="007E0B31" w:rsidRDefault="004B0C37" w:rsidP="004B0C37">
            <w:pPr>
              <w:pStyle w:val="Arial11Bold"/>
              <w:rPr>
                <w:rFonts w:cs="Arial"/>
              </w:rPr>
            </w:pPr>
            <w:r w:rsidRPr="007E0B31">
              <w:rPr>
                <w:rFonts w:cs="Arial"/>
              </w:rPr>
              <w:t>Material Effect</w:t>
            </w:r>
          </w:p>
        </w:tc>
        <w:tc>
          <w:tcPr>
            <w:tcW w:w="6634" w:type="dxa"/>
          </w:tcPr>
          <w:p w14:paraId="2D25D42C" w14:textId="1645633C" w:rsidR="004B0C37" w:rsidRPr="007E0B31" w:rsidRDefault="004B0C37" w:rsidP="004B0C3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4B0C37" w:rsidRPr="007E0B31" w14:paraId="4FE4892A" w14:textId="77777777" w:rsidTr="00430791">
        <w:trPr>
          <w:cantSplit/>
        </w:trPr>
        <w:tc>
          <w:tcPr>
            <w:tcW w:w="2884" w:type="dxa"/>
          </w:tcPr>
          <w:p w14:paraId="5D2654C2" w14:textId="77777777" w:rsidR="004B0C37" w:rsidRPr="007E0B31" w:rsidRDefault="004B0C37" w:rsidP="004B0C37">
            <w:pPr>
              <w:pStyle w:val="Arial11Bold"/>
              <w:rPr>
                <w:rFonts w:cs="Arial"/>
              </w:rPr>
            </w:pPr>
            <w:r w:rsidRPr="007E0B31">
              <w:rPr>
                <w:rFonts w:cs="Arial"/>
              </w:rPr>
              <w:t>Materially Affected Party</w:t>
            </w:r>
          </w:p>
        </w:tc>
        <w:tc>
          <w:tcPr>
            <w:tcW w:w="6634" w:type="dxa"/>
          </w:tcPr>
          <w:p w14:paraId="228E8081" w14:textId="77777777" w:rsidR="004B0C37" w:rsidRPr="007E0B31" w:rsidRDefault="004B0C37" w:rsidP="004B0C3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4B0C37" w:rsidRPr="007E0B31" w14:paraId="55284FD4" w14:textId="77777777" w:rsidTr="00430791">
        <w:trPr>
          <w:cantSplit/>
          <w:ins w:id="53" w:author="Stephen Dale (NESO)" w:date="2025-04-11T16:59:00Z"/>
        </w:trPr>
        <w:tc>
          <w:tcPr>
            <w:tcW w:w="2884" w:type="dxa"/>
          </w:tcPr>
          <w:p w14:paraId="6924D2CB" w14:textId="7FD8AF12" w:rsidR="004B0C37" w:rsidRPr="007E0B31" w:rsidRDefault="004B0C37" w:rsidP="004B0C37">
            <w:pPr>
              <w:pStyle w:val="Arial11Bold"/>
              <w:rPr>
                <w:ins w:id="54" w:author="Stephen Dale (NESO)" w:date="2025-04-11T16:59:00Z" w16du:dateUtc="2025-04-11T15:59:00Z"/>
                <w:rFonts w:cs="Arial"/>
              </w:rPr>
            </w:pPr>
            <w:ins w:id="55" w:author="Stephen Dale (NESO)" w:date="2025-04-11T16:59:00Z" w16du:dateUtc="2025-04-11T15:59:00Z">
              <w:r w:rsidRPr="00631606">
                <w:rPr>
                  <w:rFonts w:cs="Arial"/>
                </w:rPr>
                <w:t>Maximum Delivery Offer (MDO)</w:t>
              </w:r>
            </w:ins>
          </w:p>
        </w:tc>
        <w:tc>
          <w:tcPr>
            <w:tcW w:w="6634" w:type="dxa"/>
          </w:tcPr>
          <w:p w14:paraId="44B7AB02" w14:textId="0DE23A9A" w:rsidR="004B0C37" w:rsidRPr="007E0B31" w:rsidRDefault="004B0C37" w:rsidP="004B0C37">
            <w:pPr>
              <w:pStyle w:val="TableArial11"/>
              <w:rPr>
                <w:ins w:id="56" w:author="Stephen Dale (NESO)" w:date="2025-04-11T16:59:00Z" w16du:dateUtc="2025-04-11T15:59:00Z"/>
                <w:rFonts w:cs="Arial"/>
              </w:rPr>
            </w:pPr>
            <w:ins w:id="57" w:author="Stephen Dale (NESO)" w:date="2025-04-11T16:59:00Z" w16du:dateUtc="2025-04-11T15:59:00Z">
              <w:r>
                <w:rPr>
                  <w:rFonts w:cs="Arial"/>
                </w:rPr>
                <w:t xml:space="preserve">As defined in BC1.A.1.5 </w:t>
              </w:r>
              <w:r w:rsidRPr="00371BD9">
                <w:rPr>
                  <w:rFonts w:cs="Arial"/>
                  <w:b/>
                  <w:bCs/>
                </w:rPr>
                <w:t>Dynamic Parameters</w:t>
              </w:r>
              <w:r w:rsidRPr="00371BD9">
                <w:rPr>
                  <w:rFonts w:cs="Arial"/>
                </w:rPr>
                <w:t>.</w:t>
              </w:r>
            </w:ins>
          </w:p>
        </w:tc>
      </w:tr>
      <w:tr w:rsidR="004B0C37" w:rsidRPr="007E0B31" w14:paraId="78E0CDBB" w14:textId="77777777" w:rsidTr="00430791">
        <w:trPr>
          <w:cantSplit/>
          <w:ins w:id="58" w:author="Stephen Dale (NESO)" w:date="2025-04-11T16:59:00Z"/>
        </w:trPr>
        <w:tc>
          <w:tcPr>
            <w:tcW w:w="2884" w:type="dxa"/>
          </w:tcPr>
          <w:p w14:paraId="7CFCF4FD" w14:textId="37D2F172" w:rsidR="004B0C37" w:rsidRPr="007E0B31" w:rsidRDefault="004B0C37" w:rsidP="004B0C37">
            <w:pPr>
              <w:pStyle w:val="Arial11Bold"/>
              <w:rPr>
                <w:ins w:id="59" w:author="Stephen Dale (NESO)" w:date="2025-04-11T16:59:00Z" w16du:dateUtc="2025-04-11T15:59:00Z"/>
                <w:rFonts w:cs="Arial"/>
              </w:rPr>
            </w:pPr>
            <w:ins w:id="60" w:author="Stephen Dale (NESO)" w:date="2025-04-11T16:59:00Z" w16du:dateUtc="2025-04-11T15:59:00Z">
              <w:r>
                <w:rPr>
                  <w:rFonts w:cs="Arial"/>
                </w:rPr>
                <w:t>Maximum Delivery Bid (MDB)</w:t>
              </w:r>
            </w:ins>
          </w:p>
        </w:tc>
        <w:tc>
          <w:tcPr>
            <w:tcW w:w="6634" w:type="dxa"/>
          </w:tcPr>
          <w:p w14:paraId="0F4F8653" w14:textId="119D4B8F" w:rsidR="004B0C37" w:rsidRPr="007E0B31" w:rsidRDefault="004B0C37" w:rsidP="004B0C37">
            <w:pPr>
              <w:pStyle w:val="TableArial11"/>
              <w:rPr>
                <w:ins w:id="61" w:author="Stephen Dale (NESO)" w:date="2025-04-11T16:59:00Z" w16du:dateUtc="2025-04-11T15:59:00Z"/>
                <w:rFonts w:cs="Arial"/>
              </w:rPr>
            </w:pPr>
            <w:ins w:id="62" w:author="Stephen Dale (NESO)" w:date="2025-04-11T16:59:00Z" w16du:dateUtc="2025-04-11T15:59:00Z">
              <w:r>
                <w:rPr>
                  <w:rFonts w:cs="Arial"/>
                </w:rPr>
                <w:t xml:space="preserve">As defined in BC1.A.1.5 </w:t>
              </w:r>
              <w:r w:rsidRPr="00B74368">
                <w:rPr>
                  <w:rFonts w:cs="Arial"/>
                  <w:b/>
                  <w:bCs/>
                </w:rPr>
                <w:t>Dynamic Parameters</w:t>
              </w:r>
              <w:r w:rsidRPr="00371BD9">
                <w:rPr>
                  <w:rFonts w:cs="Arial"/>
                </w:rPr>
                <w:t>.</w:t>
              </w:r>
            </w:ins>
          </w:p>
        </w:tc>
      </w:tr>
      <w:tr w:rsidR="004B0C37" w:rsidRPr="007E0B31" w14:paraId="21849F19" w14:textId="77777777" w:rsidTr="00430791">
        <w:trPr>
          <w:cantSplit/>
        </w:trPr>
        <w:tc>
          <w:tcPr>
            <w:tcW w:w="2884" w:type="dxa"/>
          </w:tcPr>
          <w:p w14:paraId="3DA54DDA" w14:textId="1AE4917A" w:rsidR="004B0C37" w:rsidRPr="007E0B31" w:rsidRDefault="004B0C37" w:rsidP="004B0C37">
            <w:pPr>
              <w:pStyle w:val="Arial11Bold"/>
              <w:rPr>
                <w:rFonts w:cs="Arial"/>
              </w:rPr>
            </w:pPr>
            <w:r w:rsidRPr="005C20E3">
              <w:rPr>
                <w:color w:val="000000" w:themeColor="text1"/>
              </w:rPr>
              <w:t>Maximum Export Capability</w:t>
            </w:r>
          </w:p>
        </w:tc>
        <w:tc>
          <w:tcPr>
            <w:tcW w:w="6634" w:type="dxa"/>
          </w:tcPr>
          <w:p w14:paraId="09A88861" w14:textId="6FF8BD00"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8244F89" w14:textId="77777777" w:rsidTr="00430791">
        <w:trPr>
          <w:cantSplit/>
        </w:trPr>
        <w:tc>
          <w:tcPr>
            <w:tcW w:w="2884" w:type="dxa"/>
          </w:tcPr>
          <w:p w14:paraId="0D6EE1DC" w14:textId="77777777" w:rsidR="004B0C37" w:rsidRPr="007E0B31" w:rsidRDefault="004B0C37" w:rsidP="004B0C37">
            <w:pPr>
              <w:pStyle w:val="Arial11Bold"/>
              <w:rPr>
                <w:rFonts w:cs="Arial"/>
                <w:highlight w:val="green"/>
              </w:rPr>
            </w:pPr>
            <w:r w:rsidRPr="007E0B31">
              <w:rPr>
                <w:rFonts w:cs="Arial"/>
              </w:rPr>
              <w:t>Maximum Export Capacity</w:t>
            </w:r>
          </w:p>
        </w:tc>
        <w:tc>
          <w:tcPr>
            <w:tcW w:w="6634" w:type="dxa"/>
          </w:tcPr>
          <w:p w14:paraId="71DB60FA" w14:textId="77777777" w:rsidR="004B0C37" w:rsidRPr="007E0B31" w:rsidRDefault="004B0C37" w:rsidP="004B0C3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4B0C37" w:rsidRPr="007E0B31" w14:paraId="0948B47C" w14:textId="77777777" w:rsidTr="00430791">
        <w:trPr>
          <w:cantSplit/>
        </w:trPr>
        <w:tc>
          <w:tcPr>
            <w:tcW w:w="2884" w:type="dxa"/>
          </w:tcPr>
          <w:p w14:paraId="740BDFDB" w14:textId="77777777" w:rsidR="004B0C37" w:rsidRPr="007E0B31" w:rsidRDefault="004B0C37" w:rsidP="004B0C3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4B0C37" w:rsidRPr="007E0B31" w14:paraId="37163BB3" w14:textId="77777777" w:rsidTr="00430791">
        <w:trPr>
          <w:cantSplit/>
        </w:trPr>
        <w:tc>
          <w:tcPr>
            <w:tcW w:w="2884" w:type="dxa"/>
          </w:tcPr>
          <w:p w14:paraId="4540B3A4" w14:textId="77777777" w:rsidR="004B0C37" w:rsidRPr="007E0B31" w:rsidRDefault="004B0C37" w:rsidP="004B0C37">
            <w:pPr>
              <w:pStyle w:val="Arial11Bold"/>
              <w:rPr>
                <w:rFonts w:cs="Arial"/>
              </w:rPr>
            </w:pPr>
            <w:r w:rsidRPr="007E0B31">
              <w:rPr>
                <w:rFonts w:cs="Arial"/>
              </w:rPr>
              <w:t>Maximum Generation Service or MGS</w:t>
            </w:r>
          </w:p>
        </w:tc>
        <w:tc>
          <w:tcPr>
            <w:tcW w:w="6634" w:type="dxa"/>
          </w:tcPr>
          <w:p w14:paraId="5E387610" w14:textId="7EFCA426" w:rsidR="004B0C37" w:rsidRPr="007E0B31" w:rsidRDefault="004B0C37" w:rsidP="004B0C3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4B0C37" w:rsidRPr="007E0B31" w14:paraId="1FF4E953" w14:textId="77777777" w:rsidTr="00430791">
        <w:trPr>
          <w:cantSplit/>
        </w:trPr>
        <w:tc>
          <w:tcPr>
            <w:tcW w:w="2884" w:type="dxa"/>
          </w:tcPr>
          <w:p w14:paraId="6AFD0D7A" w14:textId="77777777" w:rsidR="004B0C37" w:rsidRPr="007E0B31" w:rsidRDefault="004B0C37" w:rsidP="004B0C37">
            <w:pPr>
              <w:pStyle w:val="Arial11Bold"/>
              <w:rPr>
                <w:rFonts w:cs="Arial"/>
              </w:rPr>
            </w:pPr>
            <w:r w:rsidRPr="007E0B31">
              <w:rPr>
                <w:rFonts w:cs="Arial"/>
              </w:rPr>
              <w:lastRenderedPageBreak/>
              <w:t>Maximum Generation Service Agreement</w:t>
            </w:r>
          </w:p>
        </w:tc>
        <w:tc>
          <w:tcPr>
            <w:tcW w:w="6634" w:type="dxa"/>
          </w:tcPr>
          <w:p w14:paraId="08FAFE28" w14:textId="4B8999EC" w:rsidR="004B0C37" w:rsidRPr="007E0B31" w:rsidRDefault="004B0C37" w:rsidP="004B0C3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4B0C37" w:rsidRPr="007E0B31" w14:paraId="52F03BE5" w14:textId="77777777" w:rsidTr="00430791">
        <w:trPr>
          <w:cantSplit/>
        </w:trPr>
        <w:tc>
          <w:tcPr>
            <w:tcW w:w="2884" w:type="dxa"/>
          </w:tcPr>
          <w:p w14:paraId="11A7CFC0" w14:textId="77777777" w:rsidR="004B0C37" w:rsidRPr="007E0B31" w:rsidRDefault="004B0C37" w:rsidP="004B0C37">
            <w:pPr>
              <w:pStyle w:val="Arial11Bold"/>
              <w:rPr>
                <w:rFonts w:cs="Arial"/>
              </w:rPr>
            </w:pPr>
            <w:r w:rsidRPr="007E0B31">
              <w:rPr>
                <w:rFonts w:cs="Arial"/>
              </w:rPr>
              <w:t>Maximum HVDC Active Power Transmission Capacity (PHmax)</w:t>
            </w:r>
          </w:p>
        </w:tc>
        <w:tc>
          <w:tcPr>
            <w:tcW w:w="6634" w:type="dxa"/>
          </w:tcPr>
          <w:p w14:paraId="6DD9ADDF" w14:textId="78E2D9AF"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4B0C37" w:rsidRPr="007E0B31" w14:paraId="11D155E9" w14:textId="77777777" w:rsidTr="00430791">
        <w:trPr>
          <w:cantSplit/>
        </w:trPr>
        <w:tc>
          <w:tcPr>
            <w:tcW w:w="2884" w:type="dxa"/>
          </w:tcPr>
          <w:p w14:paraId="62C8C8BB" w14:textId="217F8DC3" w:rsidR="004B0C37" w:rsidRPr="007E0B31" w:rsidRDefault="004B0C37" w:rsidP="004B0C37">
            <w:pPr>
              <w:pStyle w:val="Arial11Bold"/>
              <w:rPr>
                <w:rFonts w:cs="Arial"/>
              </w:rPr>
            </w:pPr>
            <w:r w:rsidRPr="005C20E3">
              <w:rPr>
                <w:color w:val="000000" w:themeColor="text1"/>
              </w:rPr>
              <w:t>Maximum Import Capability</w:t>
            </w:r>
          </w:p>
        </w:tc>
        <w:tc>
          <w:tcPr>
            <w:tcW w:w="6634" w:type="dxa"/>
          </w:tcPr>
          <w:p w14:paraId="4BC9A525" w14:textId="34778CF5"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967C22C" w14:textId="77777777" w:rsidTr="00430791">
        <w:trPr>
          <w:cantSplit/>
        </w:trPr>
        <w:tc>
          <w:tcPr>
            <w:tcW w:w="2884" w:type="dxa"/>
          </w:tcPr>
          <w:p w14:paraId="6536B201" w14:textId="77777777" w:rsidR="004B0C37" w:rsidRPr="007E0B31" w:rsidRDefault="004B0C37" w:rsidP="004B0C37">
            <w:pPr>
              <w:pStyle w:val="Arial11Bold"/>
              <w:rPr>
                <w:rFonts w:cs="Arial"/>
                <w:highlight w:val="green"/>
              </w:rPr>
            </w:pPr>
            <w:r w:rsidRPr="007E0B31">
              <w:rPr>
                <w:rFonts w:cs="Arial"/>
              </w:rPr>
              <w:t>Maximum Import Capacity</w:t>
            </w:r>
          </w:p>
        </w:tc>
        <w:tc>
          <w:tcPr>
            <w:tcW w:w="6634" w:type="dxa"/>
          </w:tcPr>
          <w:p w14:paraId="7E57CD31" w14:textId="77777777"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4B0C37" w:rsidRPr="007E0B31" w14:paraId="03CA429B" w14:textId="77777777" w:rsidTr="00430791">
        <w:trPr>
          <w:cantSplit/>
        </w:trPr>
        <w:tc>
          <w:tcPr>
            <w:tcW w:w="2884" w:type="dxa"/>
          </w:tcPr>
          <w:p w14:paraId="2ED59A0E" w14:textId="77777777" w:rsidR="004B0C37" w:rsidRPr="007E0B31" w:rsidRDefault="004B0C37" w:rsidP="004B0C37">
            <w:pPr>
              <w:pStyle w:val="Arial11Bold"/>
              <w:rPr>
                <w:rFonts w:cs="Arial"/>
              </w:rPr>
            </w:pPr>
            <w:r w:rsidRPr="00373816">
              <w:t xml:space="preserve">Maximum Import Power </w:t>
            </w:r>
          </w:p>
        </w:tc>
        <w:tc>
          <w:tcPr>
            <w:tcW w:w="6634" w:type="dxa"/>
          </w:tcPr>
          <w:p w14:paraId="5383D68A" w14:textId="77777777" w:rsidR="004B0C37" w:rsidRPr="007E0B31" w:rsidRDefault="004B0C37" w:rsidP="004B0C3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4B0C37" w:rsidRPr="007E0B31" w14:paraId="3B0FB9D5" w14:textId="77777777" w:rsidTr="00430791">
        <w:trPr>
          <w:cantSplit/>
        </w:trPr>
        <w:tc>
          <w:tcPr>
            <w:tcW w:w="2884" w:type="dxa"/>
          </w:tcPr>
          <w:p w14:paraId="6C90BEB7" w14:textId="77777777" w:rsidR="004B0C37" w:rsidRPr="007E0B31" w:rsidRDefault="004B0C37" w:rsidP="004B0C37">
            <w:pPr>
              <w:pStyle w:val="Arial11Bold"/>
              <w:rPr>
                <w:rFonts w:cs="Arial"/>
              </w:rPr>
            </w:pPr>
            <w:r w:rsidRPr="007E0B31">
              <w:rPr>
                <w:rFonts w:cs="Arial"/>
              </w:rPr>
              <w:t>Medium Power Station</w:t>
            </w:r>
          </w:p>
        </w:tc>
        <w:tc>
          <w:tcPr>
            <w:tcW w:w="6634" w:type="dxa"/>
          </w:tcPr>
          <w:p w14:paraId="07F15D2F"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4B0C37" w:rsidRPr="007E0B31" w:rsidRDefault="004B0C37" w:rsidP="004B0C37">
            <w:pPr>
              <w:pStyle w:val="TableArial11"/>
              <w:ind w:left="567" w:hanging="567"/>
              <w:rPr>
                <w:rFonts w:cs="Arial"/>
              </w:rPr>
            </w:pPr>
            <w:r w:rsidRPr="007E0B31">
              <w:rPr>
                <w:rFonts w:cs="Arial"/>
              </w:rPr>
              <w:t>or,</w:t>
            </w:r>
          </w:p>
          <w:p w14:paraId="272C46D3" w14:textId="1BE214D3"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4B0C37" w:rsidRPr="007E0B31" w:rsidRDefault="004B0C37" w:rsidP="004B0C37">
            <w:pPr>
              <w:pStyle w:val="TableArial11"/>
              <w:ind w:left="567" w:hanging="567"/>
              <w:rPr>
                <w:rFonts w:cs="Arial"/>
              </w:rPr>
            </w:pPr>
            <w:r w:rsidRPr="007E0B31">
              <w:rPr>
                <w:rFonts w:cs="Arial"/>
              </w:rPr>
              <w:t>or,</w:t>
            </w:r>
          </w:p>
          <w:p w14:paraId="3F68A2DE" w14:textId="2934E072"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4B0C37" w:rsidRPr="007E0B31" w:rsidRDefault="004B0C37" w:rsidP="004B0C3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0CDEA8DB" w14:textId="77777777" w:rsidTr="00430791">
        <w:trPr>
          <w:cantSplit/>
        </w:trPr>
        <w:tc>
          <w:tcPr>
            <w:tcW w:w="2884" w:type="dxa"/>
          </w:tcPr>
          <w:p w14:paraId="6558EC81" w14:textId="77777777" w:rsidR="004B0C37" w:rsidRPr="007E0B31" w:rsidRDefault="004B0C37" w:rsidP="004B0C3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4B0C37" w:rsidRPr="007E0B31" w14:paraId="1172E6F9" w14:textId="77777777" w:rsidTr="00430791">
        <w:trPr>
          <w:cantSplit/>
        </w:trPr>
        <w:tc>
          <w:tcPr>
            <w:tcW w:w="2884" w:type="dxa"/>
          </w:tcPr>
          <w:p w14:paraId="55008996" w14:textId="77777777" w:rsidR="004B0C37" w:rsidRPr="007E0B31" w:rsidRDefault="004B0C37" w:rsidP="004B0C37">
            <w:pPr>
              <w:pStyle w:val="Arial11Bold"/>
              <w:rPr>
                <w:rFonts w:cs="Arial"/>
              </w:rPr>
            </w:pPr>
            <w:r w:rsidRPr="007E0B31">
              <w:rPr>
                <w:rFonts w:cs="Arial"/>
              </w:rPr>
              <w:t>Mills</w:t>
            </w:r>
          </w:p>
        </w:tc>
        <w:tc>
          <w:tcPr>
            <w:tcW w:w="6634" w:type="dxa"/>
          </w:tcPr>
          <w:p w14:paraId="10AB29E5" w14:textId="77777777" w:rsidR="004B0C37" w:rsidRPr="007E0B31" w:rsidRDefault="004B0C37" w:rsidP="004B0C3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4B0C37" w:rsidRPr="007E0B31" w14:paraId="192F1CA5" w14:textId="77777777" w:rsidTr="00430791">
        <w:trPr>
          <w:cantSplit/>
        </w:trPr>
        <w:tc>
          <w:tcPr>
            <w:tcW w:w="2884" w:type="dxa"/>
          </w:tcPr>
          <w:p w14:paraId="00139B74" w14:textId="77777777" w:rsidR="004B0C37" w:rsidRPr="007E0B31" w:rsidRDefault="004B0C37" w:rsidP="004B0C37">
            <w:pPr>
              <w:pStyle w:val="Arial11Bold"/>
              <w:rPr>
                <w:rFonts w:cs="Arial"/>
              </w:rPr>
            </w:pPr>
            <w:r w:rsidRPr="007E0B31">
              <w:rPr>
                <w:rFonts w:cs="Arial"/>
              </w:rPr>
              <w:t>Minimum Generation</w:t>
            </w:r>
          </w:p>
        </w:tc>
        <w:tc>
          <w:tcPr>
            <w:tcW w:w="6634" w:type="dxa"/>
          </w:tcPr>
          <w:p w14:paraId="0B3F5F13" w14:textId="0EA4BB3C" w:rsidR="004B0C37" w:rsidRPr="007E0B31" w:rsidRDefault="004B0C37" w:rsidP="004B0C3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4B0C37" w:rsidRPr="007E0B31" w14:paraId="1A73A6F1" w14:textId="77777777" w:rsidTr="00430791">
        <w:trPr>
          <w:cantSplit/>
        </w:trPr>
        <w:tc>
          <w:tcPr>
            <w:tcW w:w="2884" w:type="dxa"/>
          </w:tcPr>
          <w:p w14:paraId="3F6AA4AD" w14:textId="77777777" w:rsidR="004B0C37" w:rsidRPr="007E0B31" w:rsidRDefault="004B0C37" w:rsidP="004B0C37">
            <w:pPr>
              <w:pStyle w:val="Arial11Bold"/>
              <w:rPr>
                <w:rFonts w:cs="Arial"/>
              </w:rPr>
            </w:pPr>
            <w:r w:rsidRPr="007E0B31">
              <w:rPr>
                <w:rFonts w:cs="Arial"/>
              </w:rPr>
              <w:lastRenderedPageBreak/>
              <w:t>Minimum Active Power Transmission Capacity (PHmin)</w:t>
            </w:r>
          </w:p>
        </w:tc>
        <w:tc>
          <w:tcPr>
            <w:tcW w:w="6634" w:type="dxa"/>
          </w:tcPr>
          <w:p w14:paraId="793C541C" w14:textId="35AD59ED" w:rsidR="004B0C37" w:rsidRPr="007E0B31" w:rsidRDefault="004B0C37" w:rsidP="004B0C3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4B0C37" w:rsidRPr="007E0B31" w14:paraId="58E8AB98" w14:textId="77777777" w:rsidTr="00430791">
        <w:trPr>
          <w:cantSplit/>
        </w:trPr>
        <w:tc>
          <w:tcPr>
            <w:tcW w:w="2884" w:type="dxa"/>
          </w:tcPr>
          <w:p w14:paraId="61D82D43" w14:textId="66177675" w:rsidR="004B0C37" w:rsidRPr="007E0B31" w:rsidRDefault="004B0C37" w:rsidP="004B0C37">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4B0C37" w:rsidRPr="007E0B31" w:rsidRDefault="004B0C37" w:rsidP="004B0C3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4B0C37" w:rsidRPr="007E0B31" w14:paraId="42E17AC9" w14:textId="77777777" w:rsidTr="00430791">
        <w:trPr>
          <w:cantSplit/>
        </w:trPr>
        <w:tc>
          <w:tcPr>
            <w:tcW w:w="2884" w:type="dxa"/>
          </w:tcPr>
          <w:p w14:paraId="710BD543" w14:textId="77777777" w:rsidR="004B0C37" w:rsidRPr="007E0B31" w:rsidRDefault="004B0C37" w:rsidP="004B0C37">
            <w:pPr>
              <w:pStyle w:val="Arial11Bold"/>
              <w:rPr>
                <w:rFonts w:cs="Arial"/>
              </w:rPr>
            </w:pPr>
            <w:r w:rsidRPr="007E0B31">
              <w:rPr>
                <w:rFonts w:cs="Arial"/>
              </w:rPr>
              <w:t>Minimum Regulating Level</w:t>
            </w:r>
          </w:p>
        </w:tc>
        <w:tc>
          <w:tcPr>
            <w:tcW w:w="6634" w:type="dxa"/>
          </w:tcPr>
          <w:p w14:paraId="6E014C85" w14:textId="69675277"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4B0C37" w:rsidRPr="007E0B31" w14:paraId="7A187781" w14:textId="77777777" w:rsidTr="00430791">
        <w:trPr>
          <w:cantSplit/>
        </w:trPr>
        <w:tc>
          <w:tcPr>
            <w:tcW w:w="2884" w:type="dxa"/>
          </w:tcPr>
          <w:p w14:paraId="5F303D38" w14:textId="77777777" w:rsidR="004B0C37" w:rsidRPr="007E0B31" w:rsidRDefault="004B0C37" w:rsidP="004B0C37">
            <w:pPr>
              <w:pStyle w:val="Arial11Bold"/>
              <w:rPr>
                <w:rFonts w:cs="Arial"/>
              </w:rPr>
            </w:pPr>
            <w:r w:rsidRPr="007E0B31">
              <w:rPr>
                <w:rFonts w:cs="Arial"/>
              </w:rPr>
              <w:t>Minimum Stable Operating Level</w:t>
            </w:r>
          </w:p>
        </w:tc>
        <w:tc>
          <w:tcPr>
            <w:tcW w:w="6634" w:type="dxa"/>
          </w:tcPr>
          <w:p w14:paraId="58A98321" w14:textId="5FFA4BA5"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4B0C37" w14:paraId="35870440" w14:textId="77777777" w:rsidTr="00430791">
        <w:trPr>
          <w:cantSplit/>
          <w:trHeight w:val="300"/>
        </w:trPr>
        <w:tc>
          <w:tcPr>
            <w:tcW w:w="2884" w:type="dxa"/>
          </w:tcPr>
          <w:p w14:paraId="7BA7B8C0" w14:textId="7A279A7A" w:rsidR="004B0C37" w:rsidRDefault="004B0C37" w:rsidP="004B0C37">
            <w:pPr>
              <w:pStyle w:val="Arial11Bold"/>
              <w:rPr>
                <w:rFonts w:cs="Arial"/>
              </w:rPr>
            </w:pPr>
            <w:r w:rsidRPr="38E6A229">
              <w:rPr>
                <w:rFonts w:cs="Arial"/>
              </w:rPr>
              <w:t>Minister of the Crown</w:t>
            </w:r>
          </w:p>
        </w:tc>
        <w:tc>
          <w:tcPr>
            <w:tcW w:w="6634" w:type="dxa"/>
          </w:tcPr>
          <w:p w14:paraId="54AFA4C3" w14:textId="411CDF0D" w:rsidR="004B0C37" w:rsidRDefault="004B0C37" w:rsidP="004B0C37">
            <w:pPr>
              <w:pStyle w:val="TableArial11"/>
              <w:rPr>
                <w:rFonts w:cs="Arial"/>
                <w:b/>
                <w:bCs/>
              </w:rPr>
            </w:pPr>
            <w:r w:rsidRPr="38E6A229">
              <w:rPr>
                <w:rFonts w:cs="Arial"/>
              </w:rPr>
              <w:t xml:space="preserve">As defined in the </w:t>
            </w:r>
            <w:r w:rsidRPr="38E6A229">
              <w:rPr>
                <w:rFonts w:cs="Arial"/>
                <w:b/>
                <w:bCs/>
              </w:rPr>
              <w:t>ESO Licence.</w:t>
            </w:r>
          </w:p>
        </w:tc>
      </w:tr>
      <w:tr w:rsidR="004B0C37" w:rsidRPr="007E0B31" w14:paraId="38E50172" w14:textId="77777777" w:rsidTr="00430791">
        <w:trPr>
          <w:cantSplit/>
        </w:trPr>
        <w:tc>
          <w:tcPr>
            <w:tcW w:w="2884" w:type="dxa"/>
          </w:tcPr>
          <w:p w14:paraId="17AD8CFF" w14:textId="77777777" w:rsidR="004B0C37" w:rsidRPr="007E0B31" w:rsidRDefault="004B0C37" w:rsidP="004B0C37">
            <w:pPr>
              <w:pStyle w:val="Arial11Bold"/>
              <w:rPr>
                <w:rFonts w:cs="Arial"/>
              </w:rPr>
            </w:pPr>
            <w:r w:rsidRPr="007E0B31">
              <w:rPr>
                <w:rFonts w:cs="Arial"/>
              </w:rPr>
              <w:t>Modification</w:t>
            </w:r>
          </w:p>
        </w:tc>
        <w:tc>
          <w:tcPr>
            <w:tcW w:w="6634" w:type="dxa"/>
          </w:tcPr>
          <w:p w14:paraId="7806D34C" w14:textId="2A977A01" w:rsidR="004B0C37" w:rsidRPr="007E0B31" w:rsidRDefault="004B0C37" w:rsidP="004B0C37">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4B0C37" w:rsidRPr="007E0B31" w14:paraId="4CD29C19" w14:textId="77777777" w:rsidTr="00430791">
        <w:trPr>
          <w:cantSplit/>
        </w:trPr>
        <w:tc>
          <w:tcPr>
            <w:tcW w:w="2884" w:type="dxa"/>
          </w:tcPr>
          <w:p w14:paraId="44754F8D" w14:textId="77777777" w:rsidR="004B0C37" w:rsidRPr="007E0B31" w:rsidRDefault="004B0C37" w:rsidP="004B0C37">
            <w:pPr>
              <w:pStyle w:val="Arial11Bold"/>
              <w:rPr>
                <w:rFonts w:cs="Arial"/>
              </w:rPr>
            </w:pPr>
            <w:r w:rsidRPr="007E0B31">
              <w:rPr>
                <w:rFonts w:cs="Arial"/>
              </w:rPr>
              <w:t>Mothballed DC Connected Power Park Module</w:t>
            </w:r>
          </w:p>
        </w:tc>
        <w:tc>
          <w:tcPr>
            <w:tcW w:w="6634" w:type="dxa"/>
          </w:tcPr>
          <w:p w14:paraId="6379A598" w14:textId="77777777" w:rsidR="004B0C37" w:rsidRPr="007E0B31" w:rsidRDefault="004B0C37" w:rsidP="004B0C3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28B4C911" w14:textId="77777777" w:rsidTr="00430791">
        <w:trPr>
          <w:cantSplit/>
        </w:trPr>
        <w:tc>
          <w:tcPr>
            <w:tcW w:w="2884" w:type="dxa"/>
          </w:tcPr>
          <w:p w14:paraId="46BB49CB" w14:textId="77777777" w:rsidR="004B0C37" w:rsidRPr="007E0B31" w:rsidRDefault="004B0C37" w:rsidP="004B0C3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4B0C37" w:rsidRPr="007E0B31" w:rsidRDefault="004B0C37" w:rsidP="004B0C3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4B0C37" w:rsidRPr="007E0B31" w14:paraId="05B71069" w14:textId="77777777" w:rsidTr="00430791">
        <w:trPr>
          <w:cantSplit/>
        </w:trPr>
        <w:tc>
          <w:tcPr>
            <w:tcW w:w="2884" w:type="dxa"/>
          </w:tcPr>
          <w:p w14:paraId="3A925164" w14:textId="77777777" w:rsidR="004B0C37" w:rsidRPr="007E0B31" w:rsidRDefault="004B0C37" w:rsidP="004B0C37">
            <w:pPr>
              <w:pStyle w:val="Arial11Bold"/>
              <w:rPr>
                <w:rFonts w:cs="Arial"/>
              </w:rPr>
            </w:pPr>
            <w:r w:rsidRPr="007E0B31">
              <w:rPr>
                <w:rFonts w:cs="Arial"/>
              </w:rPr>
              <w:t>Mothballed HVDC System</w:t>
            </w:r>
          </w:p>
        </w:tc>
        <w:tc>
          <w:tcPr>
            <w:tcW w:w="6634" w:type="dxa"/>
          </w:tcPr>
          <w:p w14:paraId="1A49365B" w14:textId="77777777"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259A95B5" w14:textId="77777777" w:rsidTr="00430791">
        <w:trPr>
          <w:cantSplit/>
        </w:trPr>
        <w:tc>
          <w:tcPr>
            <w:tcW w:w="2884" w:type="dxa"/>
          </w:tcPr>
          <w:p w14:paraId="5AFD4D55" w14:textId="77777777" w:rsidR="004B0C37" w:rsidRPr="007E0B31" w:rsidRDefault="004B0C37" w:rsidP="004B0C37">
            <w:pPr>
              <w:pStyle w:val="Arial11Bold"/>
              <w:rPr>
                <w:rFonts w:cs="Arial"/>
              </w:rPr>
            </w:pPr>
            <w:r w:rsidRPr="007E0B31">
              <w:rPr>
                <w:rFonts w:cs="Arial"/>
              </w:rPr>
              <w:t xml:space="preserve">Mothballed HVDC Converter </w:t>
            </w:r>
          </w:p>
        </w:tc>
        <w:tc>
          <w:tcPr>
            <w:tcW w:w="6634" w:type="dxa"/>
          </w:tcPr>
          <w:p w14:paraId="428C90C4" w14:textId="633A5BA8"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72B47314" w14:textId="77777777" w:rsidTr="00430791">
        <w:trPr>
          <w:cantSplit/>
        </w:trPr>
        <w:tc>
          <w:tcPr>
            <w:tcW w:w="2884" w:type="dxa"/>
          </w:tcPr>
          <w:p w14:paraId="366E06D0" w14:textId="77777777" w:rsidR="004B0C37" w:rsidRPr="007E0B31" w:rsidRDefault="004B0C37" w:rsidP="004B0C37">
            <w:pPr>
              <w:pStyle w:val="Arial11Bold"/>
              <w:rPr>
                <w:rFonts w:cs="Arial"/>
              </w:rPr>
            </w:pPr>
            <w:r w:rsidRPr="007E0B31">
              <w:rPr>
                <w:rFonts w:cs="Arial"/>
              </w:rPr>
              <w:t>Mothballed Generating Unit</w:t>
            </w:r>
          </w:p>
        </w:tc>
        <w:tc>
          <w:tcPr>
            <w:tcW w:w="6634" w:type="dxa"/>
          </w:tcPr>
          <w:p w14:paraId="36082D09"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4B0C37" w:rsidRPr="007E0B31" w14:paraId="1EAD346D" w14:textId="77777777" w:rsidTr="00430791">
        <w:trPr>
          <w:cantSplit/>
        </w:trPr>
        <w:tc>
          <w:tcPr>
            <w:tcW w:w="2884" w:type="dxa"/>
          </w:tcPr>
          <w:p w14:paraId="0FAFCB0B" w14:textId="77777777" w:rsidR="004B0C37" w:rsidRPr="007E0B31" w:rsidRDefault="004B0C37" w:rsidP="004B0C37">
            <w:pPr>
              <w:pStyle w:val="Arial11Bold"/>
              <w:rPr>
                <w:rFonts w:cs="Arial"/>
              </w:rPr>
            </w:pPr>
            <w:r w:rsidRPr="007E0B31">
              <w:rPr>
                <w:rFonts w:cs="Arial"/>
              </w:rPr>
              <w:lastRenderedPageBreak/>
              <w:t>Mothballed Power Generating Module</w:t>
            </w:r>
          </w:p>
        </w:tc>
        <w:tc>
          <w:tcPr>
            <w:tcW w:w="6634" w:type="dxa"/>
          </w:tcPr>
          <w:p w14:paraId="660D1360"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16C4C365" w14:textId="77777777" w:rsidTr="00430791">
        <w:trPr>
          <w:cantSplit/>
        </w:trPr>
        <w:tc>
          <w:tcPr>
            <w:tcW w:w="2884" w:type="dxa"/>
          </w:tcPr>
          <w:p w14:paraId="75C0F84F" w14:textId="77777777" w:rsidR="004B0C37" w:rsidRPr="007E0B31" w:rsidRDefault="004B0C37" w:rsidP="004B0C37">
            <w:pPr>
              <w:pStyle w:val="Arial11Bold"/>
              <w:rPr>
                <w:rFonts w:cs="Arial"/>
              </w:rPr>
            </w:pPr>
            <w:r w:rsidRPr="007E0B31">
              <w:rPr>
                <w:rFonts w:cs="Arial"/>
              </w:rPr>
              <w:t>Mothballed Power Park Module</w:t>
            </w:r>
          </w:p>
        </w:tc>
        <w:tc>
          <w:tcPr>
            <w:tcW w:w="6634" w:type="dxa"/>
          </w:tcPr>
          <w:p w14:paraId="0702F02E"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4B0C37" w:rsidRPr="007E0B31" w14:paraId="70E6978F" w14:textId="77777777" w:rsidTr="00430791">
        <w:trPr>
          <w:cantSplit/>
        </w:trPr>
        <w:tc>
          <w:tcPr>
            <w:tcW w:w="2884" w:type="dxa"/>
          </w:tcPr>
          <w:p w14:paraId="1588B364" w14:textId="77777777" w:rsidR="004B0C37" w:rsidRPr="007E0B31" w:rsidRDefault="004B0C37" w:rsidP="004B0C37">
            <w:pPr>
              <w:pStyle w:val="Arial11Bold"/>
              <w:rPr>
                <w:rFonts w:cs="Arial"/>
              </w:rPr>
            </w:pPr>
            <w:r w:rsidRPr="007E0B31">
              <w:rPr>
                <w:rFonts w:cs="Arial"/>
              </w:rPr>
              <w:t>Multiple Point of Connection</w:t>
            </w:r>
          </w:p>
        </w:tc>
        <w:tc>
          <w:tcPr>
            <w:tcW w:w="6634" w:type="dxa"/>
          </w:tcPr>
          <w:p w14:paraId="3856B18F" w14:textId="77777777" w:rsidR="004B0C37" w:rsidRPr="007E0B31" w:rsidRDefault="004B0C37" w:rsidP="004B0C3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4B0C37" w:rsidRPr="007E0B31" w14:paraId="121449C6" w14:textId="77777777" w:rsidTr="00430791">
        <w:trPr>
          <w:cantSplit/>
        </w:trPr>
        <w:tc>
          <w:tcPr>
            <w:tcW w:w="2884" w:type="dxa"/>
          </w:tcPr>
          <w:p w14:paraId="3F92EF01" w14:textId="472B5B92" w:rsidR="004B0C37" w:rsidRPr="007E0B31" w:rsidRDefault="004B0C37" w:rsidP="004B0C37">
            <w:pPr>
              <w:pStyle w:val="Arial11Bold"/>
              <w:rPr>
                <w:rFonts w:cs="Arial"/>
              </w:rPr>
            </w:pPr>
            <w:r>
              <w:rPr>
                <w:rFonts w:cs="Arial"/>
              </w:rPr>
              <w:t>MSID</w:t>
            </w:r>
          </w:p>
        </w:tc>
        <w:tc>
          <w:tcPr>
            <w:tcW w:w="6634" w:type="dxa"/>
          </w:tcPr>
          <w:p w14:paraId="02E7CF9C" w14:textId="66BD8694" w:rsidR="004B0C37" w:rsidRPr="007E0B31" w:rsidRDefault="004B0C37" w:rsidP="004B0C3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4B0C37" w:rsidRPr="007E0B31" w14:paraId="270F25D3" w14:textId="77777777" w:rsidTr="00430791">
        <w:trPr>
          <w:cantSplit/>
        </w:trPr>
        <w:tc>
          <w:tcPr>
            <w:tcW w:w="2884" w:type="dxa"/>
          </w:tcPr>
          <w:p w14:paraId="59513645" w14:textId="77777777" w:rsidR="004B0C37" w:rsidRPr="007E0B31" w:rsidRDefault="004B0C37" w:rsidP="004B0C37">
            <w:pPr>
              <w:pStyle w:val="Arial11Bold"/>
              <w:rPr>
                <w:rFonts w:cs="Arial"/>
              </w:rPr>
            </w:pPr>
            <w:r w:rsidRPr="007E0B31">
              <w:rPr>
                <w:rFonts w:cs="Arial"/>
              </w:rPr>
              <w:t>National Demand</w:t>
            </w:r>
          </w:p>
        </w:tc>
        <w:tc>
          <w:tcPr>
            <w:tcW w:w="6634" w:type="dxa"/>
          </w:tcPr>
          <w:p w14:paraId="1B9BCF82"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4B0C37" w:rsidRPr="007E0B31" w:rsidRDefault="004B0C37" w:rsidP="004B0C37">
            <w:pPr>
              <w:pStyle w:val="TableArial11"/>
              <w:ind w:left="567" w:hanging="567"/>
              <w:rPr>
                <w:rFonts w:cs="Arial"/>
              </w:rPr>
            </w:pPr>
            <w:r w:rsidRPr="007E0B31">
              <w:rPr>
                <w:rFonts w:cs="Arial"/>
              </w:rPr>
              <w:t>minus:-</w:t>
            </w:r>
          </w:p>
          <w:p w14:paraId="20CE4D0F" w14:textId="099874B8"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4B0C37" w:rsidRPr="007E0B31" w:rsidRDefault="004B0C37" w:rsidP="004B0C37">
            <w:pPr>
              <w:pStyle w:val="TableArial11"/>
              <w:ind w:left="567" w:hanging="567"/>
              <w:rPr>
                <w:rFonts w:cs="Arial"/>
              </w:rPr>
            </w:pPr>
            <w:r w:rsidRPr="007E0B31">
              <w:rPr>
                <w:rFonts w:cs="Arial"/>
              </w:rPr>
              <w:t>and, for the purposes of this definition, does not include:-</w:t>
            </w:r>
          </w:p>
          <w:p w14:paraId="2D54BE24"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4B0C37" w:rsidRPr="007E0B31" w14:paraId="004C280C" w14:textId="77777777" w:rsidTr="00430791">
        <w:trPr>
          <w:cantSplit/>
        </w:trPr>
        <w:tc>
          <w:tcPr>
            <w:tcW w:w="2884" w:type="dxa"/>
          </w:tcPr>
          <w:p w14:paraId="0B2AD2B7" w14:textId="77777777" w:rsidR="004B0C37" w:rsidRPr="007E0B31" w:rsidRDefault="004B0C37" w:rsidP="004B0C37">
            <w:pPr>
              <w:pStyle w:val="Arial11Bold"/>
              <w:rPr>
                <w:rFonts w:cs="Arial"/>
              </w:rPr>
            </w:pPr>
            <w:r w:rsidRPr="007E0B31">
              <w:rPr>
                <w:rFonts w:cs="Arial"/>
              </w:rPr>
              <w:t>National Electricity Transmission System</w:t>
            </w:r>
          </w:p>
        </w:tc>
        <w:tc>
          <w:tcPr>
            <w:tcW w:w="6634" w:type="dxa"/>
          </w:tcPr>
          <w:p w14:paraId="04E27FC4" w14:textId="77777777" w:rsidR="004B0C37" w:rsidRPr="007E0B31" w:rsidRDefault="004B0C37" w:rsidP="004B0C3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4B0C37" w:rsidRPr="007E0B31" w14:paraId="76C1171A" w14:textId="77777777" w:rsidTr="00430791">
        <w:trPr>
          <w:cantSplit/>
        </w:trPr>
        <w:tc>
          <w:tcPr>
            <w:tcW w:w="2884" w:type="dxa"/>
          </w:tcPr>
          <w:p w14:paraId="04A8FD6D" w14:textId="77777777" w:rsidR="004B0C37" w:rsidRPr="007E0B31" w:rsidRDefault="004B0C37" w:rsidP="004B0C37">
            <w:pPr>
              <w:pStyle w:val="Arial11Bold"/>
              <w:rPr>
                <w:rFonts w:cs="Arial"/>
              </w:rPr>
            </w:pPr>
            <w:r w:rsidRPr="007E0B31">
              <w:rPr>
                <w:rFonts w:cs="Arial"/>
              </w:rPr>
              <w:t>National Electricity Transmission System Demand</w:t>
            </w:r>
          </w:p>
        </w:tc>
        <w:tc>
          <w:tcPr>
            <w:tcW w:w="6634" w:type="dxa"/>
          </w:tcPr>
          <w:p w14:paraId="620EE064"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4B0C37" w:rsidRPr="007E0B31" w:rsidRDefault="004B0C37" w:rsidP="004B0C37">
            <w:pPr>
              <w:pStyle w:val="TableArial11"/>
              <w:ind w:left="567" w:hanging="567"/>
              <w:rPr>
                <w:rFonts w:cs="Arial"/>
              </w:rPr>
            </w:pPr>
            <w:r w:rsidRPr="007E0B31">
              <w:rPr>
                <w:rFonts w:cs="Arial"/>
              </w:rPr>
              <w:t>and, for the purposes of this definition, includes:-</w:t>
            </w:r>
          </w:p>
          <w:p w14:paraId="7D711860" w14:textId="2BFE9E03" w:rsidR="004B0C37" w:rsidRPr="007E0B31" w:rsidRDefault="004B0C37" w:rsidP="004B0C3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4B0C37" w:rsidRPr="007E0B31" w14:paraId="74597BE5" w14:textId="77777777" w:rsidTr="00430791">
        <w:trPr>
          <w:cantSplit/>
        </w:trPr>
        <w:tc>
          <w:tcPr>
            <w:tcW w:w="2884" w:type="dxa"/>
          </w:tcPr>
          <w:p w14:paraId="68A046F0" w14:textId="77777777" w:rsidR="004B0C37" w:rsidRPr="007E0B31" w:rsidRDefault="004B0C37" w:rsidP="004B0C37">
            <w:pPr>
              <w:pStyle w:val="Arial11Bold"/>
              <w:rPr>
                <w:rFonts w:cs="Arial"/>
              </w:rPr>
            </w:pPr>
            <w:r w:rsidRPr="007E0B31">
              <w:rPr>
                <w:rFonts w:cs="Arial"/>
              </w:rPr>
              <w:t xml:space="preserve">National Electricity Transmission System Losses </w:t>
            </w:r>
          </w:p>
        </w:tc>
        <w:tc>
          <w:tcPr>
            <w:tcW w:w="6634" w:type="dxa"/>
          </w:tcPr>
          <w:p w14:paraId="67CE6730" w14:textId="77777777" w:rsidR="004B0C37" w:rsidRPr="007E0B31" w:rsidRDefault="004B0C37" w:rsidP="004B0C3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4B0C37" w:rsidRPr="007E0B31" w14:paraId="48376211" w14:textId="77777777" w:rsidTr="00430791">
        <w:trPr>
          <w:cantSplit/>
        </w:trPr>
        <w:tc>
          <w:tcPr>
            <w:tcW w:w="2884" w:type="dxa"/>
          </w:tcPr>
          <w:p w14:paraId="27F2E9C4" w14:textId="77777777" w:rsidR="004B0C37" w:rsidRPr="007E0B31" w:rsidDel="00E0556C" w:rsidRDefault="004B0C37" w:rsidP="004B0C37">
            <w:pPr>
              <w:pStyle w:val="Arial11Bold"/>
              <w:rPr>
                <w:rFonts w:cs="Arial"/>
              </w:rPr>
            </w:pPr>
            <w:r w:rsidRPr="007E0B31">
              <w:rPr>
                <w:rFonts w:cs="Arial"/>
              </w:rPr>
              <w:t>National Electricity Transmission System Operator Area</w:t>
            </w:r>
          </w:p>
        </w:tc>
        <w:tc>
          <w:tcPr>
            <w:tcW w:w="6634" w:type="dxa"/>
          </w:tcPr>
          <w:p w14:paraId="2CFEDB7F" w14:textId="7B04A088" w:rsidR="004B0C37" w:rsidRPr="007E0B31" w:rsidRDefault="004B0C37" w:rsidP="004B0C37">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4B0C37" w:rsidRPr="007E0B31" w14:paraId="55416822" w14:textId="77777777" w:rsidTr="00430791">
        <w:trPr>
          <w:cantSplit/>
        </w:trPr>
        <w:tc>
          <w:tcPr>
            <w:tcW w:w="2884" w:type="dxa"/>
          </w:tcPr>
          <w:p w14:paraId="0FB9F23B" w14:textId="77777777" w:rsidR="004B0C37" w:rsidRPr="007E0B31" w:rsidRDefault="004B0C37" w:rsidP="004B0C37">
            <w:pPr>
              <w:pStyle w:val="Arial11Bold"/>
              <w:rPr>
                <w:rFonts w:cs="Arial"/>
              </w:rPr>
            </w:pPr>
            <w:r w:rsidRPr="007E0B31">
              <w:rPr>
                <w:rFonts w:cs="Arial"/>
              </w:rPr>
              <w:t>National Electricity Transmission System Study Network Data File</w:t>
            </w:r>
          </w:p>
        </w:tc>
        <w:tc>
          <w:tcPr>
            <w:tcW w:w="6634" w:type="dxa"/>
          </w:tcPr>
          <w:p w14:paraId="6B8E82EB" w14:textId="1125D6F8" w:rsidR="004B0C37" w:rsidRPr="007E0B31" w:rsidRDefault="004B0C37" w:rsidP="004B0C3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4B0C37" w:rsidRPr="007E0B31" w14:paraId="59CB3966" w14:textId="77777777" w:rsidTr="00430791">
        <w:trPr>
          <w:cantSplit/>
        </w:trPr>
        <w:tc>
          <w:tcPr>
            <w:tcW w:w="2884" w:type="dxa"/>
          </w:tcPr>
          <w:p w14:paraId="4944B672" w14:textId="77777777" w:rsidR="004B0C37" w:rsidRPr="007E0B31" w:rsidRDefault="004B0C37" w:rsidP="004B0C37">
            <w:pPr>
              <w:pStyle w:val="Arial11Bold"/>
              <w:rPr>
                <w:rFonts w:cs="Arial"/>
              </w:rPr>
            </w:pPr>
            <w:r w:rsidRPr="007E0B31">
              <w:rPr>
                <w:rFonts w:cs="Arial"/>
              </w:rPr>
              <w:lastRenderedPageBreak/>
              <w:t>National Electricity Transmission System Warning</w:t>
            </w:r>
          </w:p>
        </w:tc>
        <w:tc>
          <w:tcPr>
            <w:tcW w:w="6634" w:type="dxa"/>
          </w:tcPr>
          <w:p w14:paraId="6C1801F0" w14:textId="3FBAE0F4" w:rsidR="004B0C37" w:rsidRPr="007E0B31" w:rsidRDefault="004B0C37" w:rsidP="004B0C3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4B0C37" w:rsidRPr="007E0B31" w14:paraId="01E8D3C9" w14:textId="77777777" w:rsidTr="00430791">
        <w:trPr>
          <w:cantSplit/>
        </w:trPr>
        <w:tc>
          <w:tcPr>
            <w:tcW w:w="2884" w:type="dxa"/>
          </w:tcPr>
          <w:p w14:paraId="6465F3EA" w14:textId="77777777" w:rsidR="004B0C37" w:rsidRPr="007E0B31" w:rsidRDefault="004B0C37" w:rsidP="004B0C37">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4B0C37" w:rsidRPr="007E0B31" w14:paraId="5619AA14" w14:textId="77777777" w:rsidTr="00430791">
        <w:trPr>
          <w:cantSplit/>
        </w:trPr>
        <w:tc>
          <w:tcPr>
            <w:tcW w:w="2884" w:type="dxa"/>
          </w:tcPr>
          <w:p w14:paraId="32EB5FAD" w14:textId="77777777" w:rsidR="004B0C37" w:rsidRPr="007E0B31" w:rsidRDefault="004B0C37" w:rsidP="004B0C37">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4B0C37" w:rsidRPr="007E0B31" w:rsidRDefault="004B0C37" w:rsidP="004B0C3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4B0C37" w:rsidRPr="00333F56" w14:paraId="63F60E1D" w14:textId="77777777" w:rsidTr="00430791">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4B0C37" w:rsidRPr="00333F56" w:rsidRDefault="004B0C37" w:rsidP="004B0C3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4B0C37" w:rsidRPr="00333F5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4B0C37" w:rsidRPr="007E0B31" w14:paraId="799F5D77" w14:textId="77777777" w:rsidTr="00430791">
        <w:trPr>
          <w:cantSplit/>
        </w:trPr>
        <w:tc>
          <w:tcPr>
            <w:tcW w:w="2884" w:type="dxa"/>
          </w:tcPr>
          <w:p w14:paraId="77FD5C8F" w14:textId="77777777" w:rsidR="004B0C37" w:rsidRPr="007E0B31" w:rsidRDefault="004B0C37" w:rsidP="004B0C37">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4B0C37" w:rsidRPr="005C32A6" w14:paraId="11604B47" w14:textId="77777777" w:rsidTr="00430791">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4B0C37" w:rsidRPr="005C32A6" w:rsidRDefault="004B0C37" w:rsidP="004B0C37">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4B0C37" w:rsidRPr="005C32A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4B0C37" w:rsidRPr="007E0B31" w14:paraId="363916FF" w14:textId="77777777" w:rsidTr="00430791">
        <w:trPr>
          <w:cantSplit/>
        </w:trPr>
        <w:tc>
          <w:tcPr>
            <w:tcW w:w="2884" w:type="dxa"/>
          </w:tcPr>
          <w:p w14:paraId="79FD6F69" w14:textId="291AFEB3" w:rsidR="004B0C37" w:rsidRPr="00F82697" w:rsidRDefault="004B0C37" w:rsidP="004B0C3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4B0C37" w:rsidRPr="007E0B31" w:rsidRDefault="004B0C37" w:rsidP="004B0C3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4B0C37" w:rsidRPr="007E0B31" w:rsidRDefault="004B0C37" w:rsidP="004B0C3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4B0C37" w:rsidRPr="007E0B31" w14:paraId="54897286" w14:textId="77777777" w:rsidTr="00430791">
        <w:trPr>
          <w:cantSplit/>
        </w:trPr>
        <w:tc>
          <w:tcPr>
            <w:tcW w:w="2884" w:type="dxa"/>
          </w:tcPr>
          <w:p w14:paraId="319EB794" w14:textId="77777777" w:rsidR="004B0C37" w:rsidRPr="007E0B31" w:rsidRDefault="004B0C37" w:rsidP="004B0C37">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4B0C37" w:rsidRPr="007E0B31" w14:paraId="41B7C8BE" w14:textId="77777777" w:rsidTr="00430791">
        <w:trPr>
          <w:cantSplit/>
        </w:trPr>
        <w:tc>
          <w:tcPr>
            <w:tcW w:w="2884" w:type="dxa"/>
          </w:tcPr>
          <w:p w14:paraId="6202E479" w14:textId="7629FE16" w:rsidR="004B0C37" w:rsidRPr="007E0B31" w:rsidRDefault="004B0C37" w:rsidP="004B0C3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4B0C37" w:rsidRPr="007E0B31" w:rsidRDefault="004B0C37" w:rsidP="004B0C3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4B0C37" w14:paraId="1E7B1355" w14:textId="77777777" w:rsidTr="00430791">
        <w:trPr>
          <w:cantSplit/>
          <w:trHeight w:val="300"/>
        </w:trPr>
        <w:tc>
          <w:tcPr>
            <w:tcW w:w="2884" w:type="dxa"/>
          </w:tcPr>
          <w:p w14:paraId="47723749" w14:textId="1AEEBE51" w:rsidR="004B0C37" w:rsidRDefault="004B0C37" w:rsidP="004B0C37">
            <w:pPr>
              <w:pStyle w:val="Arial11Bold"/>
              <w:rPr>
                <w:rFonts w:cs="Arial"/>
              </w:rPr>
            </w:pPr>
            <w:r w:rsidRPr="38E6A229">
              <w:rPr>
                <w:rFonts w:cs="Arial"/>
              </w:rPr>
              <w:t>National Energy System Operator or NESO</w:t>
            </w:r>
          </w:p>
        </w:tc>
        <w:tc>
          <w:tcPr>
            <w:tcW w:w="6634" w:type="dxa"/>
          </w:tcPr>
          <w:p w14:paraId="69C47B60" w14:textId="6E6B8941" w:rsidR="004B0C37" w:rsidRDefault="004B0C37" w:rsidP="004B0C37">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4B0C37" w:rsidRPr="007E0B31" w14:paraId="063EB174" w14:textId="77777777" w:rsidTr="00430791">
        <w:trPr>
          <w:cantSplit/>
        </w:trPr>
        <w:tc>
          <w:tcPr>
            <w:tcW w:w="2884" w:type="dxa"/>
          </w:tcPr>
          <w:p w14:paraId="37FB682E" w14:textId="77777777" w:rsidR="004B0C37" w:rsidRPr="007E0B31" w:rsidRDefault="004B0C37" w:rsidP="004B0C37">
            <w:pPr>
              <w:pStyle w:val="Arial11Bold"/>
              <w:rPr>
                <w:rFonts w:cs="Arial"/>
              </w:rPr>
            </w:pPr>
            <w:r w:rsidRPr="007E0B31">
              <w:rPr>
                <w:rFonts w:cs="Arial"/>
              </w:rPr>
              <w:lastRenderedPageBreak/>
              <w:t>Network Data</w:t>
            </w:r>
          </w:p>
        </w:tc>
        <w:tc>
          <w:tcPr>
            <w:tcW w:w="6634" w:type="dxa"/>
          </w:tcPr>
          <w:p w14:paraId="42D87CF6" w14:textId="57380595" w:rsidR="004B0C37" w:rsidRPr="007E0B31" w:rsidRDefault="004B0C37" w:rsidP="004B0C3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4B0C37" w:rsidRPr="007E0B31" w14:paraId="5CCE23CF" w14:textId="77777777" w:rsidTr="00430791">
        <w:trPr>
          <w:cantSplit/>
        </w:trPr>
        <w:tc>
          <w:tcPr>
            <w:tcW w:w="2884" w:type="dxa"/>
          </w:tcPr>
          <w:p w14:paraId="32A9362E" w14:textId="66E2C1A5" w:rsidR="004B0C37" w:rsidRPr="00012DF8" w:rsidRDefault="004B0C37" w:rsidP="004B0C37">
            <w:pPr>
              <w:pStyle w:val="Arial11Bold"/>
              <w:rPr>
                <w:rFonts w:cs="Arial"/>
              </w:rPr>
            </w:pPr>
            <w:r w:rsidRPr="002510FF">
              <w:rPr>
                <w:rFonts w:cs="Arial"/>
              </w:rPr>
              <w:t>Network Frequency Perturbation Plot</w:t>
            </w:r>
          </w:p>
        </w:tc>
        <w:tc>
          <w:tcPr>
            <w:tcW w:w="6634" w:type="dxa"/>
          </w:tcPr>
          <w:p w14:paraId="242BB7C1" w14:textId="77777777" w:rsidR="004B0C37" w:rsidRPr="002510FF" w:rsidRDefault="004B0C37" w:rsidP="004B0C37">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4B0C37" w:rsidRPr="002510FF" w:rsidRDefault="004B0C37" w:rsidP="004B0C37">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4B0C37" w:rsidRPr="002510FF" w:rsidRDefault="004B0C37" w:rsidP="004B0C37">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4B0C37" w:rsidRPr="00012DF8" w:rsidRDefault="004B0C37" w:rsidP="004B0C37">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4B0C37" w:rsidRPr="007E0B31" w14:paraId="110E5A97" w14:textId="77777777" w:rsidTr="00430791">
        <w:trPr>
          <w:cantSplit/>
        </w:trPr>
        <w:tc>
          <w:tcPr>
            <w:tcW w:w="2884" w:type="dxa"/>
          </w:tcPr>
          <w:p w14:paraId="470DA843" w14:textId="771D09CC" w:rsidR="004B0C37" w:rsidRPr="00AE104B" w:rsidRDefault="004B0C37" w:rsidP="004B0C37">
            <w:pPr>
              <w:pStyle w:val="Arial11Bold"/>
              <w:rPr>
                <w:rFonts w:cs="Arial"/>
              </w:rPr>
            </w:pPr>
            <w:r w:rsidRPr="00AE104B">
              <w:rPr>
                <w:rFonts w:cs="Arial"/>
              </w:rPr>
              <w:t>Network Gas Supply Emergency</w:t>
            </w:r>
          </w:p>
        </w:tc>
        <w:tc>
          <w:tcPr>
            <w:tcW w:w="6634" w:type="dxa"/>
          </w:tcPr>
          <w:p w14:paraId="71FCF9F7" w14:textId="300DD61D" w:rsidR="004B0C37" w:rsidRPr="00AE104B" w:rsidRDefault="004B0C37" w:rsidP="004B0C37">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4B0C37" w:rsidRPr="007E0B31" w14:paraId="50F13394" w14:textId="77777777" w:rsidTr="00430791">
        <w:trPr>
          <w:cantSplit/>
        </w:trPr>
        <w:tc>
          <w:tcPr>
            <w:tcW w:w="2884" w:type="dxa"/>
          </w:tcPr>
          <w:p w14:paraId="2E2A5894" w14:textId="77777777" w:rsidR="004B0C37" w:rsidRPr="007E0B31" w:rsidRDefault="004B0C37" w:rsidP="004B0C37">
            <w:pPr>
              <w:pStyle w:val="Arial11Bold"/>
              <w:rPr>
                <w:rFonts w:cs="Arial"/>
              </w:rPr>
            </w:pPr>
            <w:r w:rsidRPr="007E0B31">
              <w:rPr>
                <w:rFonts w:cs="Arial"/>
              </w:rPr>
              <w:t>Network Operator</w:t>
            </w:r>
          </w:p>
        </w:tc>
        <w:tc>
          <w:tcPr>
            <w:tcW w:w="6634" w:type="dxa"/>
          </w:tcPr>
          <w:p w14:paraId="2994EA67" w14:textId="77777777" w:rsidR="004B0C37" w:rsidRPr="007E0B31" w:rsidRDefault="004B0C37" w:rsidP="004B0C37">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4B0C37" w:rsidRPr="007E0B31" w14:paraId="7261B1B3" w14:textId="77777777" w:rsidTr="00430791">
        <w:trPr>
          <w:cantSplit/>
        </w:trPr>
        <w:tc>
          <w:tcPr>
            <w:tcW w:w="2884" w:type="dxa"/>
          </w:tcPr>
          <w:p w14:paraId="6140C6D1" w14:textId="78E67F2C" w:rsidR="004B0C37" w:rsidRPr="00803955" w:rsidRDefault="004B0C37" w:rsidP="004B0C37">
            <w:pPr>
              <w:pStyle w:val="Arial11Bold"/>
              <w:rPr>
                <w:rFonts w:cs="Arial"/>
              </w:rPr>
            </w:pPr>
            <w:r w:rsidRPr="00803955">
              <w:rPr>
                <w:rFonts w:cs="Arial"/>
              </w:rPr>
              <w:t>NGET</w:t>
            </w:r>
          </w:p>
        </w:tc>
        <w:tc>
          <w:tcPr>
            <w:tcW w:w="6634" w:type="dxa"/>
          </w:tcPr>
          <w:p w14:paraId="0D182575" w14:textId="7BBDF97A" w:rsidR="004B0C37" w:rsidRPr="007E0B31" w:rsidRDefault="004B0C37" w:rsidP="004B0C37">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4B0C37" w:rsidRPr="007E0B31" w14:paraId="604B5261" w14:textId="77777777" w:rsidTr="00430791">
        <w:trPr>
          <w:cantSplit/>
        </w:trPr>
        <w:tc>
          <w:tcPr>
            <w:tcW w:w="2884" w:type="dxa"/>
          </w:tcPr>
          <w:p w14:paraId="2623F54E" w14:textId="01991352" w:rsidR="004B0C37" w:rsidRPr="00D0602D" w:rsidRDefault="004B0C37" w:rsidP="004B0C37">
            <w:pPr>
              <w:pStyle w:val="Arial11Bold"/>
              <w:rPr>
                <w:rFonts w:cs="Arial"/>
              </w:rPr>
            </w:pPr>
            <w:r w:rsidRPr="002510FF">
              <w:rPr>
                <w:rFonts w:cs="Arial"/>
              </w:rPr>
              <w:t>Nichols Chart</w:t>
            </w:r>
          </w:p>
        </w:tc>
        <w:tc>
          <w:tcPr>
            <w:tcW w:w="6634" w:type="dxa"/>
          </w:tcPr>
          <w:p w14:paraId="4C86893A" w14:textId="422AF3BB" w:rsidR="004B0C37" w:rsidRPr="00D0602D"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4B0C37" w:rsidRPr="007E0B31" w14:paraId="7E70E3CF" w14:textId="77777777" w:rsidTr="00430791">
        <w:trPr>
          <w:cantSplit/>
        </w:trPr>
        <w:tc>
          <w:tcPr>
            <w:tcW w:w="2884" w:type="dxa"/>
          </w:tcPr>
          <w:p w14:paraId="5C3F33DF" w14:textId="77777777" w:rsidR="004B0C37" w:rsidRPr="007E0B31" w:rsidRDefault="004B0C37" w:rsidP="004B0C37">
            <w:pPr>
              <w:pStyle w:val="Arial11Bold"/>
              <w:rPr>
                <w:rFonts w:cs="Arial"/>
              </w:rPr>
            </w:pPr>
            <w:r w:rsidRPr="007E0B31">
              <w:rPr>
                <w:rFonts w:cs="Arial"/>
              </w:rPr>
              <w:t>No-Load Field Voltage</w:t>
            </w:r>
          </w:p>
        </w:tc>
        <w:tc>
          <w:tcPr>
            <w:tcW w:w="6634" w:type="dxa"/>
          </w:tcPr>
          <w:p w14:paraId="7FB5D9C9" w14:textId="77777777"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4B0C37" w:rsidRPr="007E0B31" w14:paraId="31E3CC2E" w14:textId="77777777" w:rsidTr="00430791">
        <w:trPr>
          <w:cantSplit/>
        </w:trPr>
        <w:tc>
          <w:tcPr>
            <w:tcW w:w="2884" w:type="dxa"/>
          </w:tcPr>
          <w:p w14:paraId="4BE07CB3" w14:textId="77777777" w:rsidR="004B0C37" w:rsidRPr="007E0B31" w:rsidRDefault="004B0C37" w:rsidP="004B0C37">
            <w:pPr>
              <w:pStyle w:val="Arial11Bold"/>
              <w:rPr>
                <w:rFonts w:cs="Arial"/>
              </w:rPr>
            </w:pPr>
            <w:r w:rsidRPr="007E0B31">
              <w:rPr>
                <w:rFonts w:cs="Arial"/>
              </w:rPr>
              <w:t>No System Connection</w:t>
            </w:r>
          </w:p>
        </w:tc>
        <w:tc>
          <w:tcPr>
            <w:tcW w:w="6634" w:type="dxa"/>
          </w:tcPr>
          <w:p w14:paraId="7E1CCCA5" w14:textId="77777777" w:rsidR="004B0C37" w:rsidRPr="007E0B31" w:rsidRDefault="004B0C37" w:rsidP="004B0C37">
            <w:pPr>
              <w:pStyle w:val="TableArial11"/>
              <w:rPr>
                <w:rFonts w:cs="Arial"/>
              </w:rPr>
            </w:pPr>
            <w:r w:rsidRPr="007E0B31">
              <w:rPr>
                <w:rFonts w:cs="Arial"/>
              </w:rPr>
              <w:t>As defined in OC8A.1.6.2 and OC8B.1.7.2</w:t>
            </w:r>
            <w:r>
              <w:rPr>
                <w:rFonts w:cs="Arial"/>
              </w:rPr>
              <w:t>.</w:t>
            </w:r>
          </w:p>
        </w:tc>
      </w:tr>
      <w:tr w:rsidR="004B0C37" w:rsidRPr="007E0B31" w14:paraId="19692180" w14:textId="77777777" w:rsidTr="00430791">
        <w:trPr>
          <w:cantSplit/>
        </w:trPr>
        <w:tc>
          <w:tcPr>
            <w:tcW w:w="2884" w:type="dxa"/>
          </w:tcPr>
          <w:p w14:paraId="7BE22D98" w14:textId="3A2FC6EB" w:rsidR="004B0C37" w:rsidRPr="00BC445E" w:rsidRDefault="004B0C37" w:rsidP="004B0C37">
            <w:pPr>
              <w:pStyle w:val="Arial11Bold"/>
              <w:rPr>
                <w:rFonts w:cs="Arial"/>
              </w:rPr>
            </w:pPr>
            <w:r w:rsidRPr="002510FF">
              <w:rPr>
                <w:rFonts w:cs="Arial"/>
              </w:rPr>
              <w:t>Non-CUSC Party</w:t>
            </w:r>
          </w:p>
        </w:tc>
        <w:tc>
          <w:tcPr>
            <w:tcW w:w="6634" w:type="dxa"/>
          </w:tcPr>
          <w:p w14:paraId="2EFC201F" w14:textId="55EEFEE9" w:rsidR="004B0C37" w:rsidRPr="00BC445E" w:rsidRDefault="004B0C37" w:rsidP="004B0C37">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4B0C37" w:rsidRPr="007E0B31" w14:paraId="1B3105BA" w14:textId="77777777" w:rsidTr="00430791">
        <w:trPr>
          <w:cantSplit/>
        </w:trPr>
        <w:tc>
          <w:tcPr>
            <w:tcW w:w="2884" w:type="dxa"/>
          </w:tcPr>
          <w:p w14:paraId="1DED6A82" w14:textId="76D91D6B" w:rsidR="004B0C37" w:rsidRPr="00DD7E1A" w:rsidRDefault="004B0C37" w:rsidP="004B0C37">
            <w:pPr>
              <w:pStyle w:val="Arial11Bold"/>
              <w:rPr>
                <w:rFonts w:cs="Arial"/>
                <w:szCs w:val="22"/>
              </w:rPr>
            </w:pPr>
            <w:r w:rsidRPr="00DB341C">
              <w:rPr>
                <w:rFonts w:cs="Arial"/>
              </w:rPr>
              <w:t>Non-Synchronous Electricity Storage Module</w:t>
            </w:r>
          </w:p>
        </w:tc>
        <w:tc>
          <w:tcPr>
            <w:tcW w:w="6634" w:type="dxa"/>
          </w:tcPr>
          <w:p w14:paraId="381BBD11" w14:textId="03B1FEAF" w:rsidR="004B0C37" w:rsidRPr="00DD7E1A" w:rsidRDefault="004B0C37" w:rsidP="004B0C37">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4B0C37" w:rsidRPr="007E0B31" w14:paraId="59C66FC2" w14:textId="77777777" w:rsidTr="00430791">
        <w:trPr>
          <w:cantSplit/>
        </w:trPr>
        <w:tc>
          <w:tcPr>
            <w:tcW w:w="2884" w:type="dxa"/>
          </w:tcPr>
          <w:p w14:paraId="42528E88" w14:textId="2432B8B1" w:rsidR="004B0C37" w:rsidRPr="00DD7E1A" w:rsidRDefault="004B0C37" w:rsidP="004B0C37">
            <w:pPr>
              <w:pStyle w:val="Arial11Bold"/>
              <w:rPr>
                <w:rFonts w:cs="Arial"/>
              </w:rPr>
            </w:pPr>
            <w:r w:rsidRPr="00DD7E1A">
              <w:rPr>
                <w:rFonts w:cs="Arial"/>
                <w:szCs w:val="22"/>
              </w:rPr>
              <w:t>Notification of User’s Intention to Operate</w:t>
            </w:r>
          </w:p>
        </w:tc>
        <w:tc>
          <w:tcPr>
            <w:tcW w:w="6634" w:type="dxa"/>
          </w:tcPr>
          <w:p w14:paraId="7432BE96" w14:textId="11A89A65" w:rsidR="004B0C37" w:rsidRPr="00DD7E1A" w:rsidRDefault="004B0C37" w:rsidP="004B0C37">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4B0C37" w:rsidRPr="007E0B31" w14:paraId="31537B23" w14:textId="77777777" w:rsidTr="00430791">
        <w:trPr>
          <w:cantSplit/>
        </w:trPr>
        <w:tc>
          <w:tcPr>
            <w:tcW w:w="2884" w:type="dxa"/>
          </w:tcPr>
          <w:p w14:paraId="0B1CCC78" w14:textId="675E426A" w:rsidR="004B0C37" w:rsidRPr="007E0B31" w:rsidRDefault="004B0C37" w:rsidP="004B0C37">
            <w:pPr>
              <w:pStyle w:val="Arial11Bold"/>
              <w:rPr>
                <w:rFonts w:cs="Arial"/>
              </w:rPr>
            </w:pPr>
            <w:bookmarkStart w:id="63" w:name="_DV_C45"/>
            <w:r w:rsidRPr="007E0B31">
              <w:rPr>
                <w:rFonts w:cs="Arial"/>
              </w:rPr>
              <w:lastRenderedPageBreak/>
              <w:t>Notification of User’s Intention to Synchronise</w:t>
            </w:r>
            <w:bookmarkEnd w:id="63"/>
          </w:p>
        </w:tc>
        <w:tc>
          <w:tcPr>
            <w:tcW w:w="6634" w:type="dxa"/>
          </w:tcPr>
          <w:p w14:paraId="6ADCBD35" w14:textId="0DA3F6C9" w:rsidR="004B0C37" w:rsidRPr="007E0B31" w:rsidRDefault="004B0C37" w:rsidP="004B0C37">
            <w:pPr>
              <w:pStyle w:val="TableArial11"/>
              <w:rPr>
                <w:rFonts w:cs="Arial"/>
              </w:rPr>
            </w:pPr>
            <w:bookmarkStart w:id="64"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64"/>
          </w:p>
        </w:tc>
      </w:tr>
      <w:tr w:rsidR="004B0C37" w:rsidRPr="007E0B31" w14:paraId="6F3AAFE1" w14:textId="77777777" w:rsidTr="00430791">
        <w:trPr>
          <w:cantSplit/>
        </w:trPr>
        <w:tc>
          <w:tcPr>
            <w:tcW w:w="2884" w:type="dxa"/>
          </w:tcPr>
          <w:p w14:paraId="03F8CDD9" w14:textId="77777777" w:rsidR="004B0C37" w:rsidRPr="00DD7E1A" w:rsidRDefault="004B0C37" w:rsidP="004B0C37">
            <w:pPr>
              <w:pStyle w:val="Arial11Bold"/>
              <w:rPr>
                <w:rFonts w:cs="Arial"/>
                <w:szCs w:val="22"/>
              </w:rPr>
            </w:pPr>
            <w:r w:rsidRPr="00B11B83">
              <w:t xml:space="preserve">Non-Controllable Electricity Storage Equipment </w:t>
            </w:r>
          </w:p>
        </w:tc>
        <w:tc>
          <w:tcPr>
            <w:tcW w:w="6634" w:type="dxa"/>
          </w:tcPr>
          <w:p w14:paraId="7AFDA1F2" w14:textId="77777777" w:rsidR="004B0C37" w:rsidRPr="00DD7E1A" w:rsidRDefault="004B0C37" w:rsidP="004B0C37">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4B0C37" w:rsidRPr="007E0B31" w14:paraId="6BE07DD9" w14:textId="77777777" w:rsidTr="00430791">
        <w:trPr>
          <w:cantSplit/>
        </w:trPr>
        <w:tc>
          <w:tcPr>
            <w:tcW w:w="2884" w:type="dxa"/>
          </w:tcPr>
          <w:p w14:paraId="768646E5" w14:textId="36D40080" w:rsidR="004B0C37" w:rsidRPr="00DD7E1A" w:rsidRDefault="004B0C37" w:rsidP="004B0C37">
            <w:pPr>
              <w:pStyle w:val="Arial11Bold"/>
              <w:rPr>
                <w:rFonts w:cs="Arial"/>
              </w:rPr>
            </w:pPr>
            <w:r w:rsidRPr="00DD7E1A">
              <w:rPr>
                <w:rFonts w:cs="Arial"/>
                <w:szCs w:val="22"/>
              </w:rPr>
              <w:t>Non-Dynamic Frequency Response Service</w:t>
            </w:r>
          </w:p>
        </w:tc>
        <w:tc>
          <w:tcPr>
            <w:tcW w:w="6634" w:type="dxa"/>
          </w:tcPr>
          <w:p w14:paraId="185ABBBA" w14:textId="1A0ABCC4" w:rsidR="004B0C37" w:rsidRPr="00DD7E1A" w:rsidRDefault="004B0C37" w:rsidP="004B0C37">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4B0C37" w:rsidRPr="007E0B31" w14:paraId="73951D04" w14:textId="77777777" w:rsidTr="00430791">
        <w:trPr>
          <w:cantSplit/>
        </w:trPr>
        <w:tc>
          <w:tcPr>
            <w:tcW w:w="2884" w:type="dxa"/>
          </w:tcPr>
          <w:p w14:paraId="6AA7C24E" w14:textId="77777777" w:rsidR="004B0C37" w:rsidRPr="007E0B31" w:rsidRDefault="004B0C37" w:rsidP="004B0C37">
            <w:pPr>
              <w:pStyle w:val="Arial11Bold"/>
              <w:rPr>
                <w:rFonts w:cs="Arial"/>
              </w:rPr>
            </w:pPr>
            <w:r w:rsidRPr="007E0B31">
              <w:rPr>
                <w:rFonts w:cs="Arial"/>
              </w:rPr>
              <w:t>Non-Embedded Customer</w:t>
            </w:r>
          </w:p>
        </w:tc>
        <w:tc>
          <w:tcPr>
            <w:tcW w:w="6634" w:type="dxa"/>
          </w:tcPr>
          <w:p w14:paraId="40D62D50" w14:textId="77777777" w:rsidR="004B0C37" w:rsidRPr="007E0B31" w:rsidRDefault="004B0C37" w:rsidP="004B0C37">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4B0C37" w:rsidRPr="007E0B31" w14:paraId="74A5AC4F" w14:textId="77777777" w:rsidTr="00430791">
        <w:trPr>
          <w:cantSplit/>
        </w:trPr>
        <w:tc>
          <w:tcPr>
            <w:tcW w:w="2884" w:type="dxa"/>
          </w:tcPr>
          <w:p w14:paraId="397A4B64" w14:textId="77777777" w:rsidR="004B0C37" w:rsidRPr="007E0B31" w:rsidRDefault="004B0C37" w:rsidP="004B0C37">
            <w:pPr>
              <w:pStyle w:val="Arial11Bold"/>
              <w:rPr>
                <w:rFonts w:cs="Arial"/>
              </w:rPr>
            </w:pPr>
            <w:r w:rsidRPr="00B61F80">
              <w:t>Non-Synchronous Electricity Storage Module</w:t>
            </w:r>
          </w:p>
        </w:tc>
        <w:tc>
          <w:tcPr>
            <w:tcW w:w="6634" w:type="dxa"/>
          </w:tcPr>
          <w:p w14:paraId="23AB1086" w14:textId="77777777" w:rsidR="004B0C37" w:rsidRPr="007E0B31" w:rsidRDefault="004B0C37" w:rsidP="004B0C37">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4B0C37" w:rsidRPr="007E0B31" w14:paraId="3C739ACC" w14:textId="77777777" w:rsidTr="00430791">
        <w:trPr>
          <w:cantSplit/>
        </w:trPr>
        <w:tc>
          <w:tcPr>
            <w:tcW w:w="2884" w:type="dxa"/>
          </w:tcPr>
          <w:p w14:paraId="12D0456B" w14:textId="77777777" w:rsidR="004B0C37" w:rsidRPr="007E0B31" w:rsidRDefault="004B0C37" w:rsidP="004B0C37">
            <w:pPr>
              <w:pStyle w:val="Arial11Bold"/>
              <w:rPr>
                <w:rFonts w:cs="Arial"/>
              </w:rPr>
            </w:pPr>
            <w:r>
              <w:t>Non-Synchronous Electricity Storage Unit</w:t>
            </w:r>
          </w:p>
        </w:tc>
        <w:tc>
          <w:tcPr>
            <w:tcW w:w="6634" w:type="dxa"/>
          </w:tcPr>
          <w:p w14:paraId="5B03D0F1" w14:textId="77777777" w:rsidR="004B0C37" w:rsidRPr="007E0B31" w:rsidRDefault="004B0C37" w:rsidP="004B0C37">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4B0C37" w:rsidRPr="007E0B31" w14:paraId="35CF6FC2" w14:textId="77777777" w:rsidTr="00430791">
        <w:trPr>
          <w:cantSplit/>
        </w:trPr>
        <w:tc>
          <w:tcPr>
            <w:tcW w:w="2884" w:type="dxa"/>
          </w:tcPr>
          <w:p w14:paraId="3A87232E" w14:textId="77777777" w:rsidR="004B0C37" w:rsidRPr="007E0B31" w:rsidRDefault="004B0C37" w:rsidP="004B0C37">
            <w:pPr>
              <w:pStyle w:val="Arial11Bold"/>
              <w:rPr>
                <w:rFonts w:cs="Arial"/>
              </w:rPr>
            </w:pPr>
            <w:r w:rsidRPr="007E0B31">
              <w:rPr>
                <w:rFonts w:cs="Arial"/>
              </w:rPr>
              <w:t>Non-Synchronous Generating Unit</w:t>
            </w:r>
          </w:p>
        </w:tc>
        <w:tc>
          <w:tcPr>
            <w:tcW w:w="6634" w:type="dxa"/>
          </w:tcPr>
          <w:p w14:paraId="6D5D77F2"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4B0C37" w:rsidRPr="007E0B31" w14:paraId="64B4C18C" w14:textId="77777777" w:rsidTr="00430791">
        <w:trPr>
          <w:cantSplit/>
        </w:trPr>
        <w:tc>
          <w:tcPr>
            <w:tcW w:w="2884" w:type="dxa"/>
          </w:tcPr>
          <w:p w14:paraId="71FF2E3B" w14:textId="77777777" w:rsidR="004B0C37" w:rsidRPr="007E0B31" w:rsidRDefault="004B0C37" w:rsidP="004B0C37">
            <w:pPr>
              <w:pStyle w:val="Arial11Bold"/>
              <w:rPr>
                <w:rFonts w:cs="Arial"/>
              </w:rPr>
            </w:pPr>
            <w:r w:rsidRPr="007E0B31">
              <w:rPr>
                <w:rFonts w:cs="Arial"/>
              </w:rPr>
              <w:t>Normal CCGT Module</w:t>
            </w:r>
          </w:p>
        </w:tc>
        <w:tc>
          <w:tcPr>
            <w:tcW w:w="6634" w:type="dxa"/>
          </w:tcPr>
          <w:p w14:paraId="659D7595" w14:textId="77777777" w:rsidR="004B0C37" w:rsidRPr="007E0B31" w:rsidRDefault="004B0C37" w:rsidP="004B0C37">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4B0C37" w:rsidRPr="007E0B31" w14:paraId="7EBC18BA" w14:textId="77777777" w:rsidTr="00430791">
        <w:trPr>
          <w:cantSplit/>
        </w:trPr>
        <w:tc>
          <w:tcPr>
            <w:tcW w:w="2884" w:type="dxa"/>
          </w:tcPr>
          <w:p w14:paraId="057211B2" w14:textId="77777777" w:rsidR="004B0C37" w:rsidRPr="007E0B31" w:rsidRDefault="004B0C37" w:rsidP="004B0C37">
            <w:pPr>
              <w:pStyle w:val="Arial11Bold"/>
              <w:rPr>
                <w:rFonts w:cs="Arial"/>
              </w:rPr>
            </w:pPr>
            <w:r w:rsidRPr="007E0B31">
              <w:rPr>
                <w:rFonts w:cs="Arial"/>
              </w:rPr>
              <w:t>Novel Unit</w:t>
            </w:r>
          </w:p>
        </w:tc>
        <w:tc>
          <w:tcPr>
            <w:tcW w:w="6634" w:type="dxa"/>
          </w:tcPr>
          <w:p w14:paraId="041D9A7B" w14:textId="77777777" w:rsidR="004B0C37" w:rsidRPr="007E0B31" w:rsidRDefault="004B0C37" w:rsidP="004B0C37">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4B0C37" w:rsidRPr="007E0B31" w14:paraId="1296A4A5" w14:textId="77777777" w:rsidTr="00430791">
        <w:trPr>
          <w:cantSplit/>
        </w:trPr>
        <w:tc>
          <w:tcPr>
            <w:tcW w:w="2884" w:type="dxa"/>
          </w:tcPr>
          <w:p w14:paraId="110D92AE" w14:textId="77777777" w:rsidR="004B0C37" w:rsidRPr="007E0B31" w:rsidRDefault="004B0C37" w:rsidP="004B0C37">
            <w:pPr>
              <w:pStyle w:val="Arial11Bold"/>
              <w:rPr>
                <w:rFonts w:cs="Arial"/>
              </w:rPr>
            </w:pPr>
            <w:r w:rsidRPr="007E0B31">
              <w:rPr>
                <w:rFonts w:cs="Arial"/>
              </w:rPr>
              <w:t>OC9 De-synchronised Island Procedure</w:t>
            </w:r>
          </w:p>
        </w:tc>
        <w:tc>
          <w:tcPr>
            <w:tcW w:w="6634" w:type="dxa"/>
          </w:tcPr>
          <w:p w14:paraId="50C0E178" w14:textId="77777777" w:rsidR="004B0C37" w:rsidRPr="007E0B31" w:rsidRDefault="004B0C37" w:rsidP="004B0C37">
            <w:pPr>
              <w:pStyle w:val="TableArial11"/>
              <w:rPr>
                <w:rFonts w:cs="Arial"/>
                <w:b/>
                <w:u w:val="single"/>
              </w:rPr>
            </w:pPr>
            <w:r w:rsidRPr="007E0B31">
              <w:rPr>
                <w:rFonts w:cs="Arial"/>
              </w:rPr>
              <w:t>Has the meaning set out in OC9.5.4.</w:t>
            </w:r>
          </w:p>
        </w:tc>
      </w:tr>
      <w:tr w:rsidR="004B0C37" w:rsidRPr="007E0B31" w14:paraId="291256B0" w14:textId="77777777" w:rsidTr="00430791">
        <w:trPr>
          <w:cantSplit/>
          <w:ins w:id="65" w:author="Stephen Dale (NESO)" w:date="2025-04-11T17:00:00Z"/>
        </w:trPr>
        <w:tc>
          <w:tcPr>
            <w:tcW w:w="2884" w:type="dxa"/>
          </w:tcPr>
          <w:p w14:paraId="5DEEB8F7" w14:textId="2396E07C" w:rsidR="004B0C37" w:rsidRPr="007E0B31" w:rsidRDefault="004B0C37" w:rsidP="004B0C37">
            <w:pPr>
              <w:pStyle w:val="Arial11Bold"/>
              <w:rPr>
                <w:ins w:id="66" w:author="Stephen Dale (NESO)" w:date="2025-04-11T17:00:00Z" w16du:dateUtc="2025-04-11T16:00:00Z"/>
                <w:rFonts w:cs="Arial"/>
              </w:rPr>
            </w:pPr>
            <w:ins w:id="67" w:author="Stephen Dale (NESO)" w:date="2025-04-11T17:00:00Z" w16du:dateUtc="2025-04-11T16:00:00Z">
              <w:r>
                <w:rPr>
                  <w:rFonts w:cs="Arial"/>
                </w:rPr>
                <w:t>Offer Acceptance</w:t>
              </w:r>
            </w:ins>
          </w:p>
        </w:tc>
        <w:tc>
          <w:tcPr>
            <w:tcW w:w="6634" w:type="dxa"/>
          </w:tcPr>
          <w:p w14:paraId="2A3AB3D9" w14:textId="6D6C2A23" w:rsidR="004B0C37" w:rsidRPr="007E0B31" w:rsidRDefault="004B0C37" w:rsidP="004B0C37">
            <w:pPr>
              <w:pStyle w:val="TableArial11"/>
              <w:rPr>
                <w:ins w:id="68" w:author="Stephen Dale (NESO)" w:date="2025-04-11T17:00:00Z" w16du:dateUtc="2025-04-11T16:00:00Z"/>
                <w:rFonts w:cs="Arial"/>
              </w:rPr>
            </w:pPr>
            <w:ins w:id="69" w:author="Stephen Dale (NESO)" w:date="2025-04-11T17:00:00Z" w16du:dateUtc="2025-04-11T16:00:00Z">
              <w:r>
                <w:rPr>
                  <w:rFonts w:cs="Arial"/>
                </w:rPr>
                <w:t xml:space="preserve">An acceptance by a </w:t>
              </w:r>
              <w:r w:rsidRPr="009120A9">
                <w:rPr>
                  <w:rFonts w:cs="Arial"/>
                  <w:b/>
                  <w:bCs/>
                </w:rPr>
                <w:t>BM Unit</w:t>
              </w:r>
              <w:r>
                <w:rPr>
                  <w:rFonts w:cs="Arial"/>
                </w:rPr>
                <w:t xml:space="preserve"> of a </w:t>
              </w:r>
              <w:r w:rsidRPr="009120A9">
                <w:rPr>
                  <w:rFonts w:cs="Arial"/>
                  <w:b/>
                  <w:bCs/>
                </w:rPr>
                <w:t>Bid-Offer Acceptance</w:t>
              </w:r>
              <w:r>
                <w:rPr>
                  <w:rFonts w:cs="Arial"/>
                </w:rPr>
                <w:t xml:space="preserve"> to increase its export onto, or decrease its import from, the </w:t>
              </w:r>
              <w:r w:rsidRPr="009120A9">
                <w:rPr>
                  <w:rFonts w:cs="Arial"/>
                  <w:b/>
                  <w:bCs/>
                </w:rPr>
                <w:t>National Electricity Transmission System</w:t>
              </w:r>
              <w:r w:rsidRPr="00B81ABC">
                <w:rPr>
                  <w:rFonts w:cs="Arial"/>
                </w:rPr>
                <w:t xml:space="preserve">, </w:t>
              </w:r>
              <w:r>
                <w:rPr>
                  <w:rFonts w:cs="Arial"/>
                </w:rPr>
                <w:t xml:space="preserve">where in this context import and export are as defined in the </w:t>
              </w:r>
              <w:r w:rsidRPr="009120A9">
                <w:rPr>
                  <w:rFonts w:cs="Arial"/>
                  <w:b/>
                  <w:bCs/>
                </w:rPr>
                <w:t>BSC</w:t>
              </w:r>
              <w:r>
                <w:rPr>
                  <w:rFonts w:cs="Arial"/>
                </w:rPr>
                <w:t>.</w:t>
              </w:r>
            </w:ins>
          </w:p>
        </w:tc>
      </w:tr>
      <w:tr w:rsidR="004B0C37" w:rsidRPr="007E0B31" w14:paraId="5C71F10A" w14:textId="77777777" w:rsidTr="00430791">
        <w:trPr>
          <w:cantSplit/>
        </w:trPr>
        <w:tc>
          <w:tcPr>
            <w:tcW w:w="2884" w:type="dxa"/>
          </w:tcPr>
          <w:p w14:paraId="3836FE92" w14:textId="77777777" w:rsidR="004B0C37" w:rsidRPr="007E0B31" w:rsidRDefault="004B0C37" w:rsidP="004B0C37">
            <w:pPr>
              <w:pStyle w:val="Arial11Bold"/>
              <w:rPr>
                <w:rFonts w:cs="Arial"/>
              </w:rPr>
            </w:pPr>
            <w:r w:rsidRPr="007E0B31">
              <w:rPr>
                <w:rFonts w:cs="Arial"/>
              </w:rPr>
              <w:t>Offshore</w:t>
            </w:r>
          </w:p>
        </w:tc>
        <w:tc>
          <w:tcPr>
            <w:tcW w:w="6634" w:type="dxa"/>
          </w:tcPr>
          <w:p w14:paraId="30D0FC75" w14:textId="77777777" w:rsidR="004B0C37" w:rsidRPr="007E0B31" w:rsidRDefault="004B0C37" w:rsidP="004B0C37">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4B0C37" w:rsidRPr="007E0B31" w14:paraId="2FDEEA9F" w14:textId="77777777" w:rsidTr="00430791">
        <w:trPr>
          <w:cantSplit/>
        </w:trPr>
        <w:tc>
          <w:tcPr>
            <w:tcW w:w="2884" w:type="dxa"/>
          </w:tcPr>
          <w:p w14:paraId="1A38F2FD" w14:textId="77777777" w:rsidR="004B0C37" w:rsidRPr="007E0B31" w:rsidRDefault="004B0C37" w:rsidP="004B0C37">
            <w:pPr>
              <w:pStyle w:val="Arial11Bold"/>
              <w:rPr>
                <w:rFonts w:cs="Arial"/>
                <w:highlight w:val="yellow"/>
              </w:rPr>
            </w:pPr>
            <w:r w:rsidRPr="007E0B31">
              <w:rPr>
                <w:rFonts w:cs="Arial"/>
              </w:rPr>
              <w:t>Offshore DC Converter</w:t>
            </w:r>
          </w:p>
        </w:tc>
        <w:tc>
          <w:tcPr>
            <w:tcW w:w="6634" w:type="dxa"/>
          </w:tcPr>
          <w:p w14:paraId="15CE8C09"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073DD467" w14:textId="77777777" w:rsidTr="00430791">
        <w:trPr>
          <w:cantSplit/>
        </w:trPr>
        <w:tc>
          <w:tcPr>
            <w:tcW w:w="2884" w:type="dxa"/>
          </w:tcPr>
          <w:p w14:paraId="15DB95D4" w14:textId="77777777" w:rsidR="004B0C37" w:rsidRPr="007E0B31" w:rsidRDefault="004B0C37" w:rsidP="004B0C37">
            <w:pPr>
              <w:pStyle w:val="Arial11Bold"/>
              <w:rPr>
                <w:rFonts w:cs="Arial"/>
                <w:highlight w:val="yellow"/>
              </w:rPr>
            </w:pPr>
            <w:r w:rsidRPr="007E0B31">
              <w:rPr>
                <w:rFonts w:cs="Arial"/>
              </w:rPr>
              <w:lastRenderedPageBreak/>
              <w:t>Offshore HVDC Converter</w:t>
            </w:r>
          </w:p>
        </w:tc>
        <w:tc>
          <w:tcPr>
            <w:tcW w:w="6634" w:type="dxa"/>
          </w:tcPr>
          <w:p w14:paraId="240FA51B"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19F4B6C3" w14:textId="77777777" w:rsidTr="00430791">
        <w:trPr>
          <w:cantSplit/>
        </w:trPr>
        <w:tc>
          <w:tcPr>
            <w:tcW w:w="2884" w:type="dxa"/>
          </w:tcPr>
          <w:p w14:paraId="6A0A33DB" w14:textId="77777777" w:rsidR="004B0C37" w:rsidRPr="007E0B31" w:rsidRDefault="004B0C37" w:rsidP="004B0C37">
            <w:pPr>
              <w:pStyle w:val="Arial11Bold"/>
              <w:rPr>
                <w:rFonts w:cs="Arial"/>
              </w:rPr>
            </w:pPr>
            <w:r w:rsidRPr="007E0B31">
              <w:rPr>
                <w:rFonts w:cs="Arial"/>
              </w:rPr>
              <w:t>Offshore Development Information Statement</w:t>
            </w:r>
          </w:p>
        </w:tc>
        <w:tc>
          <w:tcPr>
            <w:tcW w:w="6634" w:type="dxa"/>
          </w:tcPr>
          <w:p w14:paraId="24743A7E" w14:textId="69CDD9EF" w:rsidR="004B0C37" w:rsidRPr="007E0B31" w:rsidRDefault="004B0C37" w:rsidP="004B0C37">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4B0C37" w:rsidRPr="007E0B31" w14:paraId="7F1359D2" w14:textId="77777777" w:rsidTr="00430791">
        <w:trPr>
          <w:cantSplit/>
        </w:trPr>
        <w:tc>
          <w:tcPr>
            <w:tcW w:w="2884" w:type="dxa"/>
          </w:tcPr>
          <w:p w14:paraId="5C141926" w14:textId="77777777" w:rsidR="004B0C37" w:rsidRPr="007E0B31" w:rsidRDefault="004B0C37" w:rsidP="004B0C37">
            <w:pPr>
              <w:pStyle w:val="Arial11Bold"/>
              <w:rPr>
                <w:rFonts w:cs="Arial"/>
              </w:rPr>
            </w:pPr>
            <w:r w:rsidRPr="007E0B31">
              <w:rPr>
                <w:rFonts w:cs="Arial"/>
              </w:rPr>
              <w:t>Offshore Generating Unit</w:t>
            </w:r>
          </w:p>
        </w:tc>
        <w:tc>
          <w:tcPr>
            <w:tcW w:w="6634" w:type="dxa"/>
          </w:tcPr>
          <w:p w14:paraId="0A15BD7F" w14:textId="7F54D47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4B0C37" w:rsidRPr="007E0B31" w14:paraId="099E0414" w14:textId="77777777" w:rsidTr="00430791">
        <w:trPr>
          <w:cantSplit/>
        </w:trPr>
        <w:tc>
          <w:tcPr>
            <w:tcW w:w="2884" w:type="dxa"/>
          </w:tcPr>
          <w:p w14:paraId="2469BF55" w14:textId="77777777" w:rsidR="004B0C37" w:rsidRPr="007E0B31" w:rsidRDefault="004B0C37" w:rsidP="004B0C37">
            <w:pPr>
              <w:pStyle w:val="Arial11Bold"/>
              <w:rPr>
                <w:rFonts w:cs="Arial"/>
              </w:rPr>
            </w:pPr>
            <w:r w:rsidRPr="007E0B31">
              <w:rPr>
                <w:rFonts w:cs="Arial"/>
              </w:rPr>
              <w:t>Offshore Grid Entry Point</w:t>
            </w:r>
          </w:p>
        </w:tc>
        <w:tc>
          <w:tcPr>
            <w:tcW w:w="6634" w:type="dxa"/>
          </w:tcPr>
          <w:p w14:paraId="07DDE50B" w14:textId="77777777" w:rsidR="004B0C37" w:rsidRPr="007E0B31" w:rsidRDefault="004B0C37" w:rsidP="004B0C37">
            <w:pPr>
              <w:pStyle w:val="TableArial11"/>
              <w:rPr>
                <w:rFonts w:cs="Arial"/>
              </w:rPr>
            </w:pPr>
            <w:r w:rsidRPr="007E0B31">
              <w:rPr>
                <w:rFonts w:cs="Arial"/>
              </w:rPr>
              <w:t>In the case of:-</w:t>
            </w:r>
          </w:p>
          <w:p w14:paraId="66A87D35" w14:textId="7466F12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4B0C37" w:rsidRPr="007E0B31" w14:paraId="7B9B7031" w14:textId="77777777" w:rsidTr="00430791">
        <w:trPr>
          <w:cantSplit/>
        </w:trPr>
        <w:tc>
          <w:tcPr>
            <w:tcW w:w="2884" w:type="dxa"/>
          </w:tcPr>
          <w:p w14:paraId="20A69062" w14:textId="6974D298" w:rsidR="004B0C37" w:rsidRPr="007E0B31" w:rsidRDefault="004B0C37" w:rsidP="004B0C37">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4B0C37" w:rsidRPr="00785E5F" w:rsidRDefault="004B0C37" w:rsidP="004B0C37">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4B0C37" w:rsidRPr="00785E5F" w:rsidRDefault="004B0C37" w:rsidP="004B0C37">
            <w:pPr>
              <w:pStyle w:val="Default"/>
              <w:jc w:val="both"/>
              <w:rPr>
                <w:sz w:val="20"/>
                <w:szCs w:val="20"/>
              </w:rPr>
            </w:pPr>
          </w:p>
          <w:p w14:paraId="30FDBA32" w14:textId="585B9D16" w:rsidR="004B0C37" w:rsidRPr="00BA1BD4" w:rsidRDefault="004B0C37" w:rsidP="004B0C37">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4B0C37" w:rsidRPr="007E0B31" w14:paraId="664F02B9" w14:textId="77777777" w:rsidTr="00430791">
        <w:trPr>
          <w:cantSplit/>
        </w:trPr>
        <w:tc>
          <w:tcPr>
            <w:tcW w:w="2884" w:type="dxa"/>
          </w:tcPr>
          <w:p w14:paraId="0E0F222D" w14:textId="77777777" w:rsidR="004B0C37" w:rsidRPr="007E0B31" w:rsidRDefault="004B0C37" w:rsidP="004B0C37">
            <w:pPr>
              <w:pStyle w:val="Arial11Bold"/>
              <w:rPr>
                <w:rFonts w:cs="Arial"/>
              </w:rPr>
            </w:pPr>
            <w:r w:rsidRPr="007E0B31">
              <w:rPr>
                <w:rFonts w:cs="Arial"/>
              </w:rPr>
              <w:t>Offshore Non-Synchronous Generating Unit</w:t>
            </w:r>
          </w:p>
        </w:tc>
        <w:tc>
          <w:tcPr>
            <w:tcW w:w="6634" w:type="dxa"/>
          </w:tcPr>
          <w:p w14:paraId="759EC095" w14:textId="12A9D85E" w:rsidR="004B0C37" w:rsidRPr="007E0B31" w:rsidRDefault="004B0C37" w:rsidP="004B0C37">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4B0C37" w:rsidRPr="007E0B31" w14:paraId="549C699C" w14:textId="77777777" w:rsidTr="00430791">
        <w:trPr>
          <w:cantSplit/>
        </w:trPr>
        <w:tc>
          <w:tcPr>
            <w:tcW w:w="2884" w:type="dxa"/>
          </w:tcPr>
          <w:p w14:paraId="002850F2" w14:textId="77777777" w:rsidR="004B0C37" w:rsidRPr="007E0B31" w:rsidRDefault="004B0C37" w:rsidP="004B0C37">
            <w:pPr>
              <w:pStyle w:val="Arial11Bold"/>
              <w:rPr>
                <w:rFonts w:cs="Arial"/>
              </w:rPr>
            </w:pPr>
            <w:r w:rsidRPr="007E0B31">
              <w:rPr>
                <w:rFonts w:cs="Arial"/>
              </w:rPr>
              <w:t>Offshore Platform</w:t>
            </w:r>
          </w:p>
        </w:tc>
        <w:tc>
          <w:tcPr>
            <w:tcW w:w="6634" w:type="dxa"/>
          </w:tcPr>
          <w:p w14:paraId="25B6104F" w14:textId="77777777" w:rsidR="004B0C37" w:rsidRPr="007E0B31" w:rsidRDefault="004B0C37" w:rsidP="004B0C37">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4B0C37" w:rsidRPr="007E0B31" w14:paraId="76D5DA50" w14:textId="77777777" w:rsidTr="00430791">
        <w:trPr>
          <w:cantSplit/>
        </w:trPr>
        <w:tc>
          <w:tcPr>
            <w:tcW w:w="2884" w:type="dxa"/>
          </w:tcPr>
          <w:p w14:paraId="0F8C75C5" w14:textId="77777777" w:rsidR="004B0C37" w:rsidRPr="007E0B31" w:rsidRDefault="004B0C37" w:rsidP="004B0C37">
            <w:pPr>
              <w:pStyle w:val="Arial11Bold"/>
              <w:rPr>
                <w:rFonts w:cs="Arial"/>
              </w:rPr>
            </w:pPr>
            <w:r w:rsidRPr="007E0B31">
              <w:rPr>
                <w:rFonts w:cs="Arial"/>
              </w:rPr>
              <w:lastRenderedPageBreak/>
              <w:t>Offshore Power Park Module</w:t>
            </w:r>
          </w:p>
        </w:tc>
        <w:tc>
          <w:tcPr>
            <w:tcW w:w="6634" w:type="dxa"/>
          </w:tcPr>
          <w:p w14:paraId="1A8EAFDB" w14:textId="77777777" w:rsidR="004B0C37" w:rsidRPr="007E0B31" w:rsidRDefault="004B0C37" w:rsidP="004B0C37">
            <w:pPr>
              <w:pStyle w:val="TableArial11"/>
              <w:rPr>
                <w:rFonts w:cs="Arial"/>
              </w:rPr>
            </w:pPr>
            <w:bookmarkStart w:id="7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70"/>
          </w:p>
        </w:tc>
      </w:tr>
      <w:tr w:rsidR="004B0C37" w:rsidRPr="007E0B31" w14:paraId="3532A847" w14:textId="77777777" w:rsidTr="00430791">
        <w:trPr>
          <w:cantSplit/>
        </w:trPr>
        <w:tc>
          <w:tcPr>
            <w:tcW w:w="2884" w:type="dxa"/>
          </w:tcPr>
          <w:p w14:paraId="05251472" w14:textId="77777777" w:rsidR="004B0C37" w:rsidRPr="007E0B31" w:rsidRDefault="004B0C37" w:rsidP="004B0C37">
            <w:pPr>
              <w:pStyle w:val="Arial11Bold"/>
              <w:rPr>
                <w:rFonts w:cs="Arial"/>
              </w:rPr>
            </w:pPr>
            <w:r w:rsidRPr="007E0B31">
              <w:rPr>
                <w:rFonts w:cs="Arial"/>
              </w:rPr>
              <w:t>Offshore Power Park String</w:t>
            </w:r>
          </w:p>
        </w:tc>
        <w:tc>
          <w:tcPr>
            <w:tcW w:w="6634" w:type="dxa"/>
          </w:tcPr>
          <w:p w14:paraId="7A8E03BF" w14:textId="4A4B8989" w:rsidR="004B0C37" w:rsidRPr="007E0B31" w:rsidRDefault="004B0C37" w:rsidP="004B0C37">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4B0C37" w:rsidRPr="007E0B31" w14:paraId="1B55EDF9" w14:textId="77777777" w:rsidTr="00430791">
        <w:trPr>
          <w:cantSplit/>
        </w:trPr>
        <w:tc>
          <w:tcPr>
            <w:tcW w:w="2884" w:type="dxa"/>
          </w:tcPr>
          <w:p w14:paraId="736E893A" w14:textId="77777777" w:rsidR="004B0C37" w:rsidRPr="007E0B31" w:rsidRDefault="004B0C37" w:rsidP="004B0C37">
            <w:pPr>
              <w:pStyle w:val="Arial11Bold"/>
              <w:rPr>
                <w:rFonts w:cs="Arial"/>
              </w:rPr>
            </w:pPr>
            <w:r w:rsidRPr="007E0B31">
              <w:rPr>
                <w:rFonts w:cs="Arial"/>
              </w:rPr>
              <w:t>Offshore Synchronous Generating Unit</w:t>
            </w:r>
          </w:p>
        </w:tc>
        <w:tc>
          <w:tcPr>
            <w:tcW w:w="6634" w:type="dxa"/>
          </w:tcPr>
          <w:p w14:paraId="72936350" w14:textId="1BEFFF2B" w:rsidR="004B0C37" w:rsidRPr="007E0B31" w:rsidRDefault="004B0C37" w:rsidP="004B0C37">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62F839C9" w14:textId="77777777" w:rsidTr="00430791">
        <w:trPr>
          <w:cantSplit/>
        </w:trPr>
        <w:tc>
          <w:tcPr>
            <w:tcW w:w="2884" w:type="dxa"/>
          </w:tcPr>
          <w:p w14:paraId="4A973150" w14:textId="77777777" w:rsidR="004B0C37" w:rsidRPr="007E0B31" w:rsidRDefault="004B0C37" w:rsidP="004B0C37">
            <w:pPr>
              <w:pStyle w:val="Arial11Bold"/>
              <w:spacing w:before="0"/>
              <w:rPr>
                <w:rFonts w:cs="Arial"/>
              </w:rPr>
            </w:pPr>
            <w:r w:rsidRPr="007E0B31">
              <w:rPr>
                <w:rFonts w:cs="Arial"/>
              </w:rPr>
              <w:t>Offshore Synchronous Power Generating Module</w:t>
            </w:r>
          </w:p>
        </w:tc>
        <w:tc>
          <w:tcPr>
            <w:tcW w:w="6634" w:type="dxa"/>
          </w:tcPr>
          <w:p w14:paraId="3E6A84C6" w14:textId="77777777" w:rsidR="004B0C37" w:rsidRDefault="004B0C37" w:rsidP="004B0C37">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4B0C37" w:rsidRPr="007E0B31" w:rsidDel="004B6FBB" w:rsidRDefault="004B0C37" w:rsidP="004B0C37">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4B0C37" w:rsidRPr="007E0B31" w14:paraId="2A9A58D2" w14:textId="77777777" w:rsidTr="00430791">
        <w:trPr>
          <w:cantSplit/>
        </w:trPr>
        <w:tc>
          <w:tcPr>
            <w:tcW w:w="2884" w:type="dxa"/>
          </w:tcPr>
          <w:p w14:paraId="67CDBB6B" w14:textId="77777777" w:rsidR="004B0C37" w:rsidRPr="007E0B31" w:rsidRDefault="004B0C37" w:rsidP="004B0C37">
            <w:pPr>
              <w:pStyle w:val="Arial11Bold"/>
              <w:rPr>
                <w:rFonts w:cs="Arial"/>
              </w:rPr>
            </w:pPr>
            <w:r w:rsidRPr="007E0B31">
              <w:rPr>
                <w:rFonts w:cs="Arial"/>
              </w:rPr>
              <w:t>Offshore Tender Process</w:t>
            </w:r>
          </w:p>
        </w:tc>
        <w:tc>
          <w:tcPr>
            <w:tcW w:w="6634" w:type="dxa"/>
          </w:tcPr>
          <w:p w14:paraId="5A9BEB2F" w14:textId="77777777" w:rsidR="004B0C37" w:rsidRPr="007E0B31" w:rsidRDefault="004B0C37" w:rsidP="004B0C37">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4B0C37" w:rsidRPr="007E0B31" w14:paraId="3A48C7BE" w14:textId="77777777" w:rsidTr="00430791">
        <w:trPr>
          <w:cantSplit/>
        </w:trPr>
        <w:tc>
          <w:tcPr>
            <w:tcW w:w="2884" w:type="dxa"/>
          </w:tcPr>
          <w:p w14:paraId="7E4E3598" w14:textId="77777777" w:rsidR="004B0C37" w:rsidRPr="007E0B31" w:rsidRDefault="004B0C37" w:rsidP="004B0C37">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4B0C37" w:rsidRPr="007E0B31" w:rsidRDefault="004B0C37" w:rsidP="004B0C37">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4B0C37" w:rsidRPr="007E0B31" w14:paraId="10413532" w14:textId="77777777" w:rsidTr="00430791">
        <w:trPr>
          <w:cantSplit/>
        </w:trPr>
        <w:tc>
          <w:tcPr>
            <w:tcW w:w="2884" w:type="dxa"/>
          </w:tcPr>
          <w:p w14:paraId="15239EB1" w14:textId="77777777" w:rsidR="004B0C37" w:rsidRPr="007E0B31" w:rsidRDefault="004B0C37" w:rsidP="004B0C37">
            <w:pPr>
              <w:pStyle w:val="Arial11Bold"/>
              <w:rPr>
                <w:rFonts w:cs="Arial"/>
              </w:rPr>
            </w:pPr>
            <w:r w:rsidRPr="007E0B31">
              <w:rPr>
                <w:rFonts w:cs="Arial"/>
              </w:rPr>
              <w:t>Offshore Transmission Licensee</w:t>
            </w:r>
          </w:p>
        </w:tc>
        <w:tc>
          <w:tcPr>
            <w:tcW w:w="6634" w:type="dxa"/>
          </w:tcPr>
          <w:p w14:paraId="128B978A" w14:textId="77777777" w:rsidR="004B0C37" w:rsidRPr="007E0B31" w:rsidRDefault="004B0C37" w:rsidP="004B0C37">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4B0C37" w:rsidRPr="007E0B31" w14:paraId="1CDE4693" w14:textId="77777777" w:rsidTr="00430791">
        <w:trPr>
          <w:cantSplit/>
        </w:trPr>
        <w:tc>
          <w:tcPr>
            <w:tcW w:w="2884" w:type="dxa"/>
          </w:tcPr>
          <w:p w14:paraId="30A26B26" w14:textId="77777777" w:rsidR="004B0C37" w:rsidRPr="007E0B31" w:rsidRDefault="004B0C37" w:rsidP="004B0C37">
            <w:pPr>
              <w:pStyle w:val="Arial11Bold"/>
              <w:rPr>
                <w:rFonts w:cs="Arial"/>
                <w:highlight w:val="yellow"/>
              </w:rPr>
            </w:pPr>
            <w:r w:rsidRPr="007E0B31">
              <w:rPr>
                <w:rFonts w:cs="Arial"/>
              </w:rPr>
              <w:t>Offshore Transmission System</w:t>
            </w:r>
          </w:p>
        </w:tc>
        <w:tc>
          <w:tcPr>
            <w:tcW w:w="6634" w:type="dxa"/>
          </w:tcPr>
          <w:p w14:paraId="61F55C2E" w14:textId="77777777" w:rsidR="004B0C37" w:rsidRPr="007E0B31" w:rsidRDefault="004B0C37" w:rsidP="004B0C37">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4B0C37" w:rsidRPr="007E0B31" w14:paraId="77766430" w14:textId="77777777" w:rsidTr="00430791">
        <w:trPr>
          <w:cantSplit/>
        </w:trPr>
        <w:tc>
          <w:tcPr>
            <w:tcW w:w="2884" w:type="dxa"/>
          </w:tcPr>
          <w:p w14:paraId="16464488" w14:textId="77777777" w:rsidR="004B0C37" w:rsidRPr="007E0B31" w:rsidRDefault="004B0C37" w:rsidP="004B0C37">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4B0C37" w:rsidRPr="007E0B31" w14:paraId="47AC59A7" w14:textId="77777777" w:rsidTr="00430791">
        <w:trPr>
          <w:cantSplit/>
        </w:trPr>
        <w:tc>
          <w:tcPr>
            <w:tcW w:w="2884" w:type="dxa"/>
          </w:tcPr>
          <w:p w14:paraId="13EE6AD2" w14:textId="77777777" w:rsidR="004B0C37" w:rsidRPr="007E0B31" w:rsidRDefault="004B0C37" w:rsidP="004B0C37">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4B0C37" w:rsidRPr="007E0B31" w:rsidRDefault="004B0C37" w:rsidP="004B0C37">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4B0C37" w:rsidRPr="007E0B31" w14:paraId="3C6964B2" w14:textId="77777777" w:rsidTr="00430791">
        <w:trPr>
          <w:cantSplit/>
        </w:trPr>
        <w:tc>
          <w:tcPr>
            <w:tcW w:w="2884" w:type="dxa"/>
          </w:tcPr>
          <w:p w14:paraId="39F8391B" w14:textId="77777777" w:rsidR="004B0C37" w:rsidRPr="007E0B31" w:rsidRDefault="004B0C37" w:rsidP="004B0C37">
            <w:pPr>
              <w:pStyle w:val="Arial11Bold"/>
              <w:rPr>
                <w:rFonts w:cs="Arial"/>
                <w:highlight w:val="yellow"/>
              </w:rPr>
            </w:pPr>
            <w:r w:rsidRPr="007E0B31">
              <w:rPr>
                <w:rFonts w:cs="Arial"/>
              </w:rPr>
              <w:t>Offshore Waters</w:t>
            </w:r>
          </w:p>
        </w:tc>
        <w:tc>
          <w:tcPr>
            <w:tcW w:w="6634" w:type="dxa"/>
          </w:tcPr>
          <w:p w14:paraId="02B387B2" w14:textId="77777777" w:rsidR="004B0C37" w:rsidRPr="007E0B31" w:rsidRDefault="004B0C37" w:rsidP="004B0C37">
            <w:pPr>
              <w:pStyle w:val="TableArial11"/>
              <w:rPr>
                <w:rFonts w:cs="Arial"/>
              </w:rPr>
            </w:pPr>
            <w:r w:rsidRPr="007E0B31">
              <w:rPr>
                <w:rFonts w:cs="Arial"/>
              </w:rPr>
              <w:t>Has the meaning given to “offshore waters” in Section 90(9) of the Energy Act 2004.</w:t>
            </w:r>
          </w:p>
        </w:tc>
      </w:tr>
      <w:tr w:rsidR="004B0C37" w:rsidRPr="007E0B31" w14:paraId="466BFA2A" w14:textId="77777777" w:rsidTr="00430791">
        <w:trPr>
          <w:cantSplit/>
        </w:trPr>
        <w:tc>
          <w:tcPr>
            <w:tcW w:w="2884" w:type="dxa"/>
          </w:tcPr>
          <w:p w14:paraId="3248E0E0" w14:textId="77777777" w:rsidR="004B0C37" w:rsidRPr="007E0B31" w:rsidRDefault="004B0C37" w:rsidP="004B0C37">
            <w:pPr>
              <w:pStyle w:val="Arial11Bold"/>
              <w:rPr>
                <w:rFonts w:cs="Arial"/>
              </w:rPr>
            </w:pPr>
            <w:r w:rsidRPr="007E0B31">
              <w:rPr>
                <w:rFonts w:cs="Arial"/>
              </w:rPr>
              <w:t>Offshore Works Assumptions</w:t>
            </w:r>
          </w:p>
        </w:tc>
        <w:tc>
          <w:tcPr>
            <w:tcW w:w="6634" w:type="dxa"/>
          </w:tcPr>
          <w:p w14:paraId="30E7C48C"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4B0C37" w:rsidRPr="007E0B31" w14:paraId="2CC977C3" w14:textId="77777777" w:rsidTr="00430791">
        <w:trPr>
          <w:cantSplit/>
        </w:trPr>
        <w:tc>
          <w:tcPr>
            <w:tcW w:w="2884" w:type="dxa"/>
          </w:tcPr>
          <w:p w14:paraId="3768E5CA" w14:textId="77777777" w:rsidR="004B0C37" w:rsidRPr="007E0B31" w:rsidRDefault="004B0C37" w:rsidP="004B0C37">
            <w:pPr>
              <w:pStyle w:val="Arial11Bold"/>
              <w:rPr>
                <w:rFonts w:cs="Arial"/>
                <w:highlight w:val="yellow"/>
              </w:rPr>
            </w:pPr>
            <w:r w:rsidRPr="007E0B31">
              <w:rPr>
                <w:rFonts w:cs="Arial"/>
              </w:rPr>
              <w:t>Onshore</w:t>
            </w:r>
          </w:p>
        </w:tc>
        <w:tc>
          <w:tcPr>
            <w:tcW w:w="6634" w:type="dxa"/>
          </w:tcPr>
          <w:p w14:paraId="4E4449A1" w14:textId="77777777" w:rsidR="004B0C37" w:rsidRPr="007E0B31" w:rsidRDefault="004B0C37" w:rsidP="004B0C37">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4B0C37" w:rsidRPr="007E0B31" w14:paraId="36B6B3C3" w14:textId="77777777" w:rsidTr="00430791">
        <w:trPr>
          <w:cantSplit/>
        </w:trPr>
        <w:tc>
          <w:tcPr>
            <w:tcW w:w="2884" w:type="dxa"/>
          </w:tcPr>
          <w:p w14:paraId="48043840" w14:textId="77777777" w:rsidR="004B0C37" w:rsidRPr="007E0B31" w:rsidRDefault="004B0C37" w:rsidP="004B0C37">
            <w:pPr>
              <w:pStyle w:val="Arial11Bold"/>
              <w:rPr>
                <w:rFonts w:cs="Arial"/>
                <w:highlight w:val="yellow"/>
              </w:rPr>
            </w:pPr>
            <w:r w:rsidRPr="007E0B31">
              <w:rPr>
                <w:rFonts w:cs="Arial"/>
              </w:rPr>
              <w:t>Onshore DC Converter</w:t>
            </w:r>
          </w:p>
        </w:tc>
        <w:tc>
          <w:tcPr>
            <w:tcW w:w="6634" w:type="dxa"/>
          </w:tcPr>
          <w:p w14:paraId="64EEC2D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4B0C37" w:rsidRPr="007E0B31" w14:paraId="4A68E7D9" w14:textId="77777777" w:rsidTr="00430791">
        <w:trPr>
          <w:cantSplit/>
        </w:trPr>
        <w:tc>
          <w:tcPr>
            <w:tcW w:w="2884" w:type="dxa"/>
          </w:tcPr>
          <w:p w14:paraId="1A1B1603" w14:textId="77777777" w:rsidR="004B0C37" w:rsidRPr="007E0B31" w:rsidRDefault="004B0C37" w:rsidP="004B0C37">
            <w:pPr>
              <w:pStyle w:val="Arial11Bold"/>
              <w:rPr>
                <w:rFonts w:cs="Arial"/>
              </w:rPr>
            </w:pPr>
            <w:r w:rsidRPr="007E0B31">
              <w:rPr>
                <w:rFonts w:cs="Arial"/>
              </w:rPr>
              <w:t>Onshore Generating Unit</w:t>
            </w:r>
          </w:p>
        </w:tc>
        <w:tc>
          <w:tcPr>
            <w:tcW w:w="6634" w:type="dxa"/>
          </w:tcPr>
          <w:p w14:paraId="1C282039" w14:textId="3958CEB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4B0C37" w:rsidRPr="007E0B31" w14:paraId="35FFB4AD" w14:textId="77777777" w:rsidTr="00430791">
        <w:trPr>
          <w:cantSplit/>
        </w:trPr>
        <w:tc>
          <w:tcPr>
            <w:tcW w:w="2884" w:type="dxa"/>
          </w:tcPr>
          <w:p w14:paraId="35935210" w14:textId="77777777" w:rsidR="004B0C37" w:rsidRPr="007E0B31" w:rsidRDefault="004B0C37" w:rsidP="004B0C37">
            <w:pPr>
              <w:pStyle w:val="Arial11Bold"/>
              <w:rPr>
                <w:rFonts w:cs="Arial"/>
              </w:rPr>
            </w:pPr>
            <w:r w:rsidRPr="007E0B31">
              <w:rPr>
                <w:rFonts w:cs="Arial"/>
              </w:rPr>
              <w:t>Onshore Grid Entry Point</w:t>
            </w:r>
          </w:p>
        </w:tc>
        <w:tc>
          <w:tcPr>
            <w:tcW w:w="6634" w:type="dxa"/>
          </w:tcPr>
          <w:p w14:paraId="6FC00EAB" w14:textId="6552310D" w:rsidR="004B0C37" w:rsidRPr="007E0B31" w:rsidRDefault="004B0C37" w:rsidP="004B0C37">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4B0C37" w:rsidRPr="007E0B31" w14:paraId="7ABD28A6" w14:textId="77777777" w:rsidTr="00430791">
        <w:trPr>
          <w:cantSplit/>
        </w:trPr>
        <w:tc>
          <w:tcPr>
            <w:tcW w:w="2884" w:type="dxa"/>
          </w:tcPr>
          <w:p w14:paraId="2DC322BF" w14:textId="77777777" w:rsidR="004B0C37" w:rsidRPr="007E0B31" w:rsidRDefault="004B0C37" w:rsidP="004B0C37">
            <w:pPr>
              <w:pStyle w:val="Arial11Bold"/>
              <w:rPr>
                <w:rFonts w:cs="Arial"/>
                <w:highlight w:val="yellow"/>
              </w:rPr>
            </w:pPr>
            <w:r w:rsidRPr="007E0B31">
              <w:rPr>
                <w:rFonts w:cs="Arial"/>
              </w:rPr>
              <w:t>Onshore HVDC Converter</w:t>
            </w:r>
          </w:p>
        </w:tc>
        <w:tc>
          <w:tcPr>
            <w:tcW w:w="6634" w:type="dxa"/>
          </w:tcPr>
          <w:p w14:paraId="3218C152"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4B0C37" w:rsidRPr="007E0B31" w14:paraId="47B1C59A" w14:textId="77777777" w:rsidTr="00430791">
        <w:trPr>
          <w:cantSplit/>
        </w:trPr>
        <w:tc>
          <w:tcPr>
            <w:tcW w:w="2884" w:type="dxa"/>
          </w:tcPr>
          <w:p w14:paraId="45CD5B8B" w14:textId="77777777" w:rsidR="004B0C37" w:rsidRPr="007E0B31" w:rsidRDefault="004B0C37" w:rsidP="004B0C37">
            <w:pPr>
              <w:pStyle w:val="Arial11Bold"/>
              <w:rPr>
                <w:rFonts w:cs="Arial"/>
              </w:rPr>
            </w:pPr>
            <w:r w:rsidRPr="007E0B31">
              <w:rPr>
                <w:rFonts w:cs="Arial"/>
              </w:rPr>
              <w:lastRenderedPageBreak/>
              <w:t>Onshore Non-Synchronous Generating Unit</w:t>
            </w:r>
          </w:p>
        </w:tc>
        <w:tc>
          <w:tcPr>
            <w:tcW w:w="6634" w:type="dxa"/>
          </w:tcPr>
          <w:p w14:paraId="723DCB6B" w14:textId="4724C80E"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4B0C37" w:rsidRPr="007E0B31" w14:paraId="5C54790F" w14:textId="77777777" w:rsidTr="00430791">
        <w:trPr>
          <w:cantSplit/>
        </w:trPr>
        <w:tc>
          <w:tcPr>
            <w:tcW w:w="2884" w:type="dxa"/>
          </w:tcPr>
          <w:p w14:paraId="09F676FF" w14:textId="77777777" w:rsidR="004B0C37" w:rsidRPr="007E0B31" w:rsidRDefault="004B0C37" w:rsidP="004B0C37">
            <w:pPr>
              <w:pStyle w:val="Arial11Bold"/>
              <w:rPr>
                <w:rFonts w:cs="Arial"/>
              </w:rPr>
            </w:pPr>
            <w:r w:rsidRPr="007E0B31">
              <w:rPr>
                <w:rFonts w:cs="Arial"/>
              </w:rPr>
              <w:t>Onshore Power Park Module</w:t>
            </w:r>
          </w:p>
        </w:tc>
        <w:tc>
          <w:tcPr>
            <w:tcW w:w="6634" w:type="dxa"/>
          </w:tcPr>
          <w:p w14:paraId="4F3FC424" w14:textId="4AD18E75" w:rsidR="004B0C37" w:rsidRPr="007E0B31" w:rsidRDefault="004B0C37" w:rsidP="004B0C37">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4B0C37" w:rsidRPr="007E0B31" w14:paraId="67BDC2D1" w14:textId="77777777" w:rsidTr="00430791">
        <w:trPr>
          <w:cantSplit/>
        </w:trPr>
        <w:tc>
          <w:tcPr>
            <w:tcW w:w="2884" w:type="dxa"/>
          </w:tcPr>
          <w:p w14:paraId="2FB52871" w14:textId="77777777" w:rsidR="004B0C37" w:rsidRPr="007E0B31" w:rsidRDefault="004B0C37" w:rsidP="004B0C37">
            <w:pPr>
              <w:pStyle w:val="Arial11Bold"/>
              <w:rPr>
                <w:rFonts w:cs="Arial"/>
              </w:rPr>
            </w:pPr>
            <w:r w:rsidRPr="007E0B31">
              <w:rPr>
                <w:rFonts w:cs="Arial"/>
              </w:rPr>
              <w:t>Onshore Synchronous Generating Unit</w:t>
            </w:r>
          </w:p>
        </w:tc>
        <w:tc>
          <w:tcPr>
            <w:tcW w:w="6634" w:type="dxa"/>
          </w:tcPr>
          <w:p w14:paraId="53DD316B" w14:textId="296089E4" w:rsidR="004B0C37" w:rsidRPr="007E0B31" w:rsidRDefault="004B0C37" w:rsidP="004B0C37">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322DBDDD" w14:textId="77777777" w:rsidTr="00430791">
        <w:trPr>
          <w:cantSplit/>
        </w:trPr>
        <w:tc>
          <w:tcPr>
            <w:tcW w:w="2884" w:type="dxa"/>
          </w:tcPr>
          <w:p w14:paraId="75E7A9CF" w14:textId="77777777" w:rsidR="004B0C37" w:rsidRPr="007E0B31" w:rsidDel="004B6FBB" w:rsidRDefault="004B0C37" w:rsidP="004B0C37">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4B0C37" w:rsidRDefault="004B0C37" w:rsidP="004B0C37">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4B0C37" w:rsidRPr="00A87826" w:rsidDel="004B6FBB" w:rsidRDefault="004B0C37" w:rsidP="004B0C37">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4B0C37" w:rsidRPr="007E0B31" w14:paraId="57567868" w14:textId="77777777" w:rsidTr="00430791">
        <w:trPr>
          <w:cantSplit/>
        </w:trPr>
        <w:tc>
          <w:tcPr>
            <w:tcW w:w="2884" w:type="dxa"/>
          </w:tcPr>
          <w:p w14:paraId="1FD98361" w14:textId="77777777" w:rsidR="004B0C37" w:rsidRPr="007E0B31" w:rsidRDefault="004B0C37" w:rsidP="004B0C37">
            <w:pPr>
              <w:pStyle w:val="Arial11Bold"/>
              <w:rPr>
                <w:rFonts w:cs="Arial"/>
              </w:rPr>
            </w:pPr>
            <w:r w:rsidRPr="007E0B31">
              <w:rPr>
                <w:rFonts w:cs="Arial"/>
              </w:rPr>
              <w:t>Onshore Transmission Licensee</w:t>
            </w:r>
          </w:p>
        </w:tc>
        <w:tc>
          <w:tcPr>
            <w:tcW w:w="6634" w:type="dxa"/>
          </w:tcPr>
          <w:p w14:paraId="7691EDA3" w14:textId="2EBD7EE0" w:rsidR="004B0C37" w:rsidRPr="007E0B31" w:rsidRDefault="004B0C37" w:rsidP="004B0C37">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4B0C37" w:rsidRPr="007E0B31" w14:paraId="0953DDC7" w14:textId="77777777" w:rsidTr="00430791">
        <w:trPr>
          <w:cantSplit/>
        </w:trPr>
        <w:tc>
          <w:tcPr>
            <w:tcW w:w="2884" w:type="dxa"/>
          </w:tcPr>
          <w:p w14:paraId="2B5600BA" w14:textId="77777777" w:rsidR="004B0C37" w:rsidRPr="007E0B31" w:rsidRDefault="004B0C37" w:rsidP="004B0C37">
            <w:pPr>
              <w:pStyle w:val="Arial11Bold"/>
              <w:rPr>
                <w:rFonts w:cs="Arial"/>
              </w:rPr>
            </w:pPr>
            <w:r w:rsidRPr="007E0B31">
              <w:rPr>
                <w:rFonts w:cs="Arial"/>
              </w:rPr>
              <w:t>Onshore Transmission System</w:t>
            </w:r>
          </w:p>
        </w:tc>
        <w:tc>
          <w:tcPr>
            <w:tcW w:w="6634" w:type="dxa"/>
          </w:tcPr>
          <w:p w14:paraId="1D66BC55" w14:textId="3B198D30" w:rsidR="004B0C37" w:rsidRPr="007E0B31" w:rsidRDefault="004B0C37" w:rsidP="004B0C37">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4B0C37" w:rsidRPr="007E0B31" w14:paraId="31EBBBE3" w14:textId="77777777" w:rsidTr="00430791">
        <w:trPr>
          <w:cantSplit/>
        </w:trPr>
        <w:tc>
          <w:tcPr>
            <w:tcW w:w="2884" w:type="dxa"/>
          </w:tcPr>
          <w:p w14:paraId="716FC70C" w14:textId="77777777" w:rsidR="004B0C37" w:rsidRPr="007E0B31" w:rsidRDefault="004B0C37" w:rsidP="004B0C37">
            <w:pPr>
              <w:pStyle w:val="Arial11Bold"/>
              <w:rPr>
                <w:rFonts w:cs="Arial"/>
              </w:rPr>
            </w:pPr>
            <w:r w:rsidRPr="007E0B31">
              <w:rPr>
                <w:rFonts w:cs="Arial"/>
              </w:rPr>
              <w:t>On-Site Generator Site</w:t>
            </w:r>
          </w:p>
        </w:tc>
        <w:tc>
          <w:tcPr>
            <w:tcW w:w="6634" w:type="dxa"/>
          </w:tcPr>
          <w:p w14:paraId="68341A8F" w14:textId="77777777" w:rsidR="004B0C37" w:rsidRPr="007E0B31" w:rsidRDefault="004B0C37" w:rsidP="004B0C37">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4B0C37" w:rsidRPr="007E0B31" w14:paraId="6EC47238" w14:textId="77777777" w:rsidTr="00430791">
        <w:trPr>
          <w:cantSplit/>
        </w:trPr>
        <w:tc>
          <w:tcPr>
            <w:tcW w:w="2884" w:type="dxa"/>
          </w:tcPr>
          <w:p w14:paraId="3B93C86F" w14:textId="77777777" w:rsidR="004B0C37" w:rsidRPr="007E0B31" w:rsidRDefault="004B0C37" w:rsidP="004B0C37">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4B0C37" w:rsidRPr="007E0B31" w14:paraId="0706312C" w14:textId="77777777" w:rsidTr="00430791">
        <w:trPr>
          <w:cantSplit/>
        </w:trPr>
        <w:tc>
          <w:tcPr>
            <w:tcW w:w="2884" w:type="dxa"/>
          </w:tcPr>
          <w:p w14:paraId="015ED0F3" w14:textId="77777777" w:rsidR="004B0C37" w:rsidRPr="007E0B31" w:rsidRDefault="004B0C37" w:rsidP="004B0C37">
            <w:pPr>
              <w:pStyle w:val="Arial11Bold"/>
              <w:rPr>
                <w:rFonts w:cs="Arial"/>
              </w:rPr>
            </w:pPr>
            <w:r w:rsidRPr="007E0B31">
              <w:rPr>
                <w:rFonts w:cs="Arial"/>
              </w:rPr>
              <w:t>Operating Margin</w:t>
            </w:r>
          </w:p>
        </w:tc>
        <w:tc>
          <w:tcPr>
            <w:tcW w:w="6634" w:type="dxa"/>
          </w:tcPr>
          <w:p w14:paraId="2D829E78" w14:textId="77777777" w:rsidR="004B0C37" w:rsidRPr="007E0B31" w:rsidRDefault="004B0C37" w:rsidP="004B0C37">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4B0C37" w:rsidRPr="007E0B31" w14:paraId="6399AF34" w14:textId="77777777" w:rsidTr="00430791">
        <w:trPr>
          <w:cantSplit/>
        </w:trPr>
        <w:tc>
          <w:tcPr>
            <w:tcW w:w="2884" w:type="dxa"/>
          </w:tcPr>
          <w:p w14:paraId="13992038" w14:textId="77777777" w:rsidR="004B0C37" w:rsidRPr="007E0B31" w:rsidRDefault="004B0C37" w:rsidP="004B0C37">
            <w:pPr>
              <w:pStyle w:val="Arial11Bold"/>
              <w:rPr>
                <w:rFonts w:cs="Arial"/>
              </w:rPr>
            </w:pPr>
            <w:r w:rsidRPr="007E0B31">
              <w:rPr>
                <w:rFonts w:cs="Arial"/>
              </w:rPr>
              <w:t>Operating Reserve</w:t>
            </w:r>
          </w:p>
        </w:tc>
        <w:tc>
          <w:tcPr>
            <w:tcW w:w="6634" w:type="dxa"/>
          </w:tcPr>
          <w:p w14:paraId="7475BB27" w14:textId="77777777" w:rsidR="004B0C37" w:rsidRPr="007E0B31" w:rsidRDefault="004B0C37" w:rsidP="004B0C37">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4B0C37" w:rsidRPr="007E0B31" w14:paraId="7103EDE6" w14:textId="77777777" w:rsidTr="00430791">
        <w:trPr>
          <w:cantSplit/>
        </w:trPr>
        <w:tc>
          <w:tcPr>
            <w:tcW w:w="2884" w:type="dxa"/>
          </w:tcPr>
          <w:p w14:paraId="19E35302" w14:textId="77777777" w:rsidR="004B0C37" w:rsidRPr="007E0B31" w:rsidRDefault="004B0C37" w:rsidP="004B0C37">
            <w:pPr>
              <w:pStyle w:val="Arial11Bold"/>
              <w:rPr>
                <w:rFonts w:cs="Arial"/>
              </w:rPr>
            </w:pPr>
            <w:r w:rsidRPr="007E0B31">
              <w:rPr>
                <w:rFonts w:cs="Arial"/>
              </w:rPr>
              <w:t>Operation</w:t>
            </w:r>
          </w:p>
        </w:tc>
        <w:tc>
          <w:tcPr>
            <w:tcW w:w="6634" w:type="dxa"/>
          </w:tcPr>
          <w:p w14:paraId="40F42388" w14:textId="77777777" w:rsidR="004B0C37" w:rsidRPr="007E0B31" w:rsidRDefault="004B0C37" w:rsidP="004B0C37">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4B0C37" w:rsidRPr="007E0B31" w14:paraId="7F250311" w14:textId="77777777" w:rsidTr="00430791">
        <w:trPr>
          <w:cantSplit/>
        </w:trPr>
        <w:tc>
          <w:tcPr>
            <w:tcW w:w="2884" w:type="dxa"/>
          </w:tcPr>
          <w:p w14:paraId="3ECA740F" w14:textId="77777777" w:rsidR="004B0C37" w:rsidRPr="007E0B31" w:rsidRDefault="004B0C37" w:rsidP="004B0C37">
            <w:pPr>
              <w:pStyle w:val="Arial11Bold"/>
              <w:rPr>
                <w:rFonts w:cs="Arial"/>
              </w:rPr>
            </w:pPr>
            <w:r w:rsidRPr="007E0B31">
              <w:rPr>
                <w:rFonts w:cs="Arial"/>
              </w:rPr>
              <w:lastRenderedPageBreak/>
              <w:t>Operational Data</w:t>
            </w:r>
          </w:p>
        </w:tc>
        <w:tc>
          <w:tcPr>
            <w:tcW w:w="6634" w:type="dxa"/>
          </w:tcPr>
          <w:p w14:paraId="77D345AD" w14:textId="77777777" w:rsidR="004B0C37" w:rsidRPr="007E0B31" w:rsidRDefault="004B0C37" w:rsidP="004B0C37">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4B0C37" w:rsidRPr="007E0B31" w14:paraId="72A00B17" w14:textId="77777777" w:rsidTr="00430791">
        <w:trPr>
          <w:cantSplit/>
        </w:trPr>
        <w:tc>
          <w:tcPr>
            <w:tcW w:w="2884" w:type="dxa"/>
          </w:tcPr>
          <w:p w14:paraId="49F3A1E1" w14:textId="77777777" w:rsidR="004B0C37" w:rsidRPr="007E0B31" w:rsidRDefault="004B0C37" w:rsidP="004B0C37">
            <w:pPr>
              <w:pStyle w:val="Arial11Bold"/>
              <w:rPr>
                <w:rFonts w:cs="Arial"/>
              </w:rPr>
            </w:pPr>
            <w:r w:rsidRPr="007E0B31">
              <w:rPr>
                <w:rFonts w:cs="Arial"/>
              </w:rPr>
              <w:t>Operational Day</w:t>
            </w:r>
          </w:p>
        </w:tc>
        <w:tc>
          <w:tcPr>
            <w:tcW w:w="6634" w:type="dxa"/>
          </w:tcPr>
          <w:p w14:paraId="22961493" w14:textId="77777777" w:rsidR="004B0C37" w:rsidRPr="007E0B31" w:rsidRDefault="004B0C37" w:rsidP="004B0C37">
            <w:pPr>
              <w:pStyle w:val="TableArial11"/>
              <w:rPr>
                <w:rFonts w:cs="Arial"/>
              </w:rPr>
            </w:pPr>
            <w:r w:rsidRPr="007E0B31">
              <w:rPr>
                <w:rFonts w:cs="Arial"/>
              </w:rPr>
              <w:t>The period from 0500 hours on one day to 0500 on the following day.</w:t>
            </w:r>
          </w:p>
        </w:tc>
      </w:tr>
      <w:tr w:rsidR="004B0C37" w:rsidRPr="007E0B31" w14:paraId="4B79EEEB" w14:textId="77777777" w:rsidTr="00430791">
        <w:trPr>
          <w:cantSplit/>
        </w:trPr>
        <w:tc>
          <w:tcPr>
            <w:tcW w:w="2884" w:type="dxa"/>
          </w:tcPr>
          <w:p w14:paraId="00D65A56" w14:textId="77777777" w:rsidR="004B0C37" w:rsidRPr="007E0B31" w:rsidRDefault="004B0C37" w:rsidP="004B0C37">
            <w:pPr>
              <w:pStyle w:val="Arial11Bold"/>
              <w:rPr>
                <w:rFonts w:cs="Arial"/>
              </w:rPr>
            </w:pPr>
            <w:r w:rsidRPr="007E0B31">
              <w:rPr>
                <w:rFonts w:cs="Arial"/>
              </w:rPr>
              <w:t>Operation Diagrams</w:t>
            </w:r>
          </w:p>
        </w:tc>
        <w:tc>
          <w:tcPr>
            <w:tcW w:w="6634" w:type="dxa"/>
          </w:tcPr>
          <w:p w14:paraId="3A5434CA" w14:textId="77777777" w:rsidR="004B0C37" w:rsidRPr="007E0B31" w:rsidRDefault="004B0C37" w:rsidP="004B0C37">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4B0C37" w:rsidRPr="007E0B31" w14:paraId="605B3609" w14:textId="77777777" w:rsidTr="00430791">
        <w:trPr>
          <w:cantSplit/>
        </w:trPr>
        <w:tc>
          <w:tcPr>
            <w:tcW w:w="2884" w:type="dxa"/>
          </w:tcPr>
          <w:p w14:paraId="1FCF81E4" w14:textId="77777777" w:rsidR="004B0C37" w:rsidRPr="007E0B31" w:rsidRDefault="004B0C37" w:rsidP="004B0C37">
            <w:pPr>
              <w:pStyle w:val="Arial11Bold"/>
              <w:rPr>
                <w:rFonts w:cs="Arial"/>
              </w:rPr>
            </w:pPr>
            <w:r w:rsidRPr="007E0B31">
              <w:rPr>
                <w:rFonts w:cs="Arial"/>
              </w:rPr>
              <w:t>Operational Effect</w:t>
            </w:r>
          </w:p>
        </w:tc>
        <w:tc>
          <w:tcPr>
            <w:tcW w:w="6634" w:type="dxa"/>
          </w:tcPr>
          <w:p w14:paraId="76B6DD78" w14:textId="77777777" w:rsidR="004B0C37" w:rsidRPr="007E0B31" w:rsidRDefault="004B0C37" w:rsidP="004B0C37">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4B0C37" w:rsidRPr="007E0B31" w14:paraId="1CAC0F6C" w14:textId="77777777" w:rsidTr="00430791">
        <w:trPr>
          <w:cantSplit/>
        </w:trPr>
        <w:tc>
          <w:tcPr>
            <w:tcW w:w="2884" w:type="dxa"/>
          </w:tcPr>
          <w:p w14:paraId="2634D169" w14:textId="77777777" w:rsidR="004B0C37" w:rsidRPr="007E0B31" w:rsidRDefault="004B0C37" w:rsidP="004B0C37">
            <w:pPr>
              <w:pStyle w:val="Arial11Bold"/>
              <w:rPr>
                <w:rFonts w:cs="Arial"/>
              </w:rPr>
            </w:pPr>
            <w:r w:rsidRPr="007E0B31">
              <w:rPr>
                <w:rFonts w:cs="Arial"/>
              </w:rPr>
              <w:t>Operational Intertripping</w:t>
            </w:r>
          </w:p>
        </w:tc>
        <w:tc>
          <w:tcPr>
            <w:tcW w:w="6634" w:type="dxa"/>
          </w:tcPr>
          <w:p w14:paraId="53527053" w14:textId="59F2C50B" w:rsidR="004B0C37" w:rsidRPr="007E0B31" w:rsidRDefault="004B0C37" w:rsidP="004B0C37">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4B0C37" w:rsidRPr="007E0B31" w14:paraId="6473278D" w14:textId="77777777" w:rsidTr="00430791">
        <w:trPr>
          <w:cantSplit/>
        </w:trPr>
        <w:tc>
          <w:tcPr>
            <w:tcW w:w="2884" w:type="dxa"/>
          </w:tcPr>
          <w:p w14:paraId="0FD871F6" w14:textId="5FABA3D0" w:rsidR="004B0C37" w:rsidRPr="007E0B31" w:rsidRDefault="004B0C37" w:rsidP="004B0C37">
            <w:pPr>
              <w:pStyle w:val="Arial11Bold"/>
              <w:rPr>
                <w:rFonts w:cs="Arial"/>
              </w:rPr>
            </w:pPr>
            <w:bookmarkStart w:id="71" w:name="_DV_C41"/>
            <w:r w:rsidRPr="007E0B31">
              <w:rPr>
                <w:rFonts w:cs="Arial"/>
              </w:rPr>
              <w:t>Operational Notifications</w:t>
            </w:r>
            <w:bookmarkEnd w:id="71"/>
          </w:p>
        </w:tc>
        <w:tc>
          <w:tcPr>
            <w:tcW w:w="6634" w:type="dxa"/>
          </w:tcPr>
          <w:p w14:paraId="7D98A808" w14:textId="07D64618" w:rsidR="004B0C37" w:rsidRPr="007E0B31" w:rsidRDefault="004B0C37" w:rsidP="004B0C37">
            <w:pPr>
              <w:pStyle w:val="TableArial11"/>
              <w:rPr>
                <w:rFonts w:cs="Arial"/>
              </w:rPr>
            </w:pPr>
            <w:bookmarkStart w:id="7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72"/>
          </w:p>
        </w:tc>
      </w:tr>
      <w:tr w:rsidR="004B0C37" w:rsidRPr="007E0B31" w14:paraId="5A6E5201" w14:textId="77777777" w:rsidTr="00430791">
        <w:trPr>
          <w:cantSplit/>
        </w:trPr>
        <w:tc>
          <w:tcPr>
            <w:tcW w:w="2884" w:type="dxa"/>
          </w:tcPr>
          <w:p w14:paraId="30C134C0" w14:textId="77777777" w:rsidR="004B0C37" w:rsidRPr="007E0B31" w:rsidRDefault="004B0C37" w:rsidP="004B0C37">
            <w:pPr>
              <w:pStyle w:val="Arial11Bold"/>
              <w:rPr>
                <w:rFonts w:cs="Arial"/>
              </w:rPr>
            </w:pPr>
            <w:r w:rsidRPr="007E0B31">
              <w:rPr>
                <w:rFonts w:cs="Arial"/>
              </w:rPr>
              <w:t>Operational Planning</w:t>
            </w:r>
          </w:p>
        </w:tc>
        <w:tc>
          <w:tcPr>
            <w:tcW w:w="6634" w:type="dxa"/>
          </w:tcPr>
          <w:p w14:paraId="7F116C22" w14:textId="65769247" w:rsidR="004B0C37" w:rsidRPr="007E0B31" w:rsidRDefault="004B0C37" w:rsidP="004B0C37">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4B0C37" w:rsidRPr="007E0B31" w14:paraId="2391955F" w14:textId="77777777" w:rsidTr="00430791">
        <w:trPr>
          <w:cantSplit/>
        </w:trPr>
        <w:tc>
          <w:tcPr>
            <w:tcW w:w="2884" w:type="dxa"/>
          </w:tcPr>
          <w:p w14:paraId="554CE1BB" w14:textId="77777777" w:rsidR="004B0C37" w:rsidRPr="007E0B31" w:rsidRDefault="004B0C37" w:rsidP="004B0C37">
            <w:pPr>
              <w:pStyle w:val="Arial11Bold"/>
              <w:rPr>
                <w:rFonts w:cs="Arial"/>
              </w:rPr>
            </w:pPr>
            <w:r w:rsidRPr="007E0B31">
              <w:rPr>
                <w:rFonts w:cs="Arial"/>
              </w:rPr>
              <w:t xml:space="preserve">Operational Planning Margin </w:t>
            </w:r>
          </w:p>
        </w:tc>
        <w:tc>
          <w:tcPr>
            <w:tcW w:w="6634" w:type="dxa"/>
          </w:tcPr>
          <w:p w14:paraId="017C95F5" w14:textId="0ABFFC9A" w:rsidR="004B0C37" w:rsidRPr="007E0B31" w:rsidRDefault="004B0C37" w:rsidP="004B0C37">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4B0C37" w:rsidRPr="007E0B31" w14:paraId="2C70A3EB" w14:textId="77777777" w:rsidTr="00430791">
        <w:trPr>
          <w:cantSplit/>
        </w:trPr>
        <w:tc>
          <w:tcPr>
            <w:tcW w:w="2884" w:type="dxa"/>
          </w:tcPr>
          <w:p w14:paraId="231C2E4A" w14:textId="77777777" w:rsidR="004B0C37" w:rsidRPr="007E0B31" w:rsidRDefault="004B0C37" w:rsidP="004B0C37">
            <w:pPr>
              <w:pStyle w:val="Arial11Bold"/>
              <w:rPr>
                <w:rFonts w:cs="Arial"/>
              </w:rPr>
            </w:pPr>
            <w:r w:rsidRPr="007E0B31">
              <w:rPr>
                <w:rFonts w:cs="Arial"/>
              </w:rPr>
              <w:t>Operational Planning Phase</w:t>
            </w:r>
          </w:p>
        </w:tc>
        <w:tc>
          <w:tcPr>
            <w:tcW w:w="6634" w:type="dxa"/>
          </w:tcPr>
          <w:p w14:paraId="0B288485" w14:textId="77777777" w:rsidR="004B0C37" w:rsidRPr="007E0B31" w:rsidRDefault="004B0C37" w:rsidP="004B0C37">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4B0C37" w:rsidRPr="007E0B31" w14:paraId="5168CED3" w14:textId="77777777" w:rsidTr="00430791">
        <w:trPr>
          <w:cantSplit/>
        </w:trPr>
        <w:tc>
          <w:tcPr>
            <w:tcW w:w="2884" w:type="dxa"/>
          </w:tcPr>
          <w:p w14:paraId="784D3609" w14:textId="77777777" w:rsidR="004B0C37" w:rsidRPr="007E0B31" w:rsidRDefault="004B0C37" w:rsidP="004B0C37">
            <w:pPr>
              <w:pStyle w:val="Arial11Bold"/>
              <w:rPr>
                <w:rFonts w:cs="Arial"/>
              </w:rPr>
            </w:pPr>
            <w:r w:rsidRPr="007E0B31">
              <w:rPr>
                <w:rFonts w:cs="Arial"/>
              </w:rPr>
              <w:t>Operational Procedures</w:t>
            </w:r>
          </w:p>
        </w:tc>
        <w:tc>
          <w:tcPr>
            <w:tcW w:w="6634" w:type="dxa"/>
          </w:tcPr>
          <w:p w14:paraId="451F00A7" w14:textId="77777777" w:rsidR="004B0C37" w:rsidRPr="007E0B31" w:rsidRDefault="004B0C37" w:rsidP="004B0C37">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4B0C37" w:rsidRPr="007E0B31" w14:paraId="756B3E49" w14:textId="77777777" w:rsidTr="00430791">
        <w:trPr>
          <w:cantSplit/>
        </w:trPr>
        <w:tc>
          <w:tcPr>
            <w:tcW w:w="2884" w:type="dxa"/>
          </w:tcPr>
          <w:p w14:paraId="3CD34B6B" w14:textId="77777777" w:rsidR="004B0C37" w:rsidRPr="007E0B31" w:rsidRDefault="004B0C37" w:rsidP="004B0C37">
            <w:pPr>
              <w:pStyle w:val="Arial11Bold"/>
              <w:rPr>
                <w:rFonts w:cs="Arial"/>
              </w:rPr>
            </w:pPr>
            <w:r w:rsidRPr="007E0B31">
              <w:rPr>
                <w:rFonts w:cs="Arial"/>
              </w:rPr>
              <w:t>Operational Switching</w:t>
            </w:r>
          </w:p>
        </w:tc>
        <w:tc>
          <w:tcPr>
            <w:tcW w:w="6634" w:type="dxa"/>
          </w:tcPr>
          <w:p w14:paraId="11012EC0" w14:textId="782A13A7" w:rsidR="004B0C37" w:rsidRPr="007E0B31" w:rsidRDefault="004B0C37" w:rsidP="004B0C37">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4B0C37" w:rsidRPr="007E0B31" w14:paraId="19E6505D" w14:textId="77777777" w:rsidTr="00430791">
        <w:trPr>
          <w:cantSplit/>
        </w:trPr>
        <w:tc>
          <w:tcPr>
            <w:tcW w:w="2884" w:type="dxa"/>
          </w:tcPr>
          <w:p w14:paraId="2E415BC0" w14:textId="77777777" w:rsidR="004B0C37" w:rsidRPr="007E0B31" w:rsidRDefault="004B0C37" w:rsidP="004B0C37">
            <w:pPr>
              <w:pStyle w:val="Arial11Bold"/>
              <w:rPr>
                <w:rFonts w:cs="Arial"/>
              </w:rPr>
            </w:pPr>
            <w:r w:rsidRPr="007E0B31">
              <w:rPr>
                <w:rFonts w:cs="Arial"/>
              </w:rPr>
              <w:lastRenderedPageBreak/>
              <w:t>Other Relevant Data</w:t>
            </w:r>
          </w:p>
        </w:tc>
        <w:tc>
          <w:tcPr>
            <w:tcW w:w="6634" w:type="dxa"/>
          </w:tcPr>
          <w:p w14:paraId="1C699783" w14:textId="77777777" w:rsidR="004B0C37" w:rsidRPr="007E0B31" w:rsidRDefault="004B0C37" w:rsidP="004B0C37">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4B0C37" w:rsidRPr="007E0B31" w14:paraId="24B77B54" w14:textId="77777777" w:rsidTr="00430791">
        <w:trPr>
          <w:cantSplit/>
        </w:trPr>
        <w:tc>
          <w:tcPr>
            <w:tcW w:w="2884" w:type="dxa"/>
          </w:tcPr>
          <w:p w14:paraId="33A5B61C" w14:textId="77777777" w:rsidR="004B0C37" w:rsidRPr="007E0B31" w:rsidRDefault="004B0C37" w:rsidP="004B0C37">
            <w:pPr>
              <w:pStyle w:val="Arial11Bold"/>
              <w:rPr>
                <w:rFonts w:cs="Arial"/>
              </w:rPr>
            </w:pPr>
            <w:r w:rsidRPr="007E0B31">
              <w:rPr>
                <w:rFonts w:cs="Arial"/>
              </w:rPr>
              <w:t>OTSDUW Arrangements</w:t>
            </w:r>
          </w:p>
        </w:tc>
        <w:tc>
          <w:tcPr>
            <w:tcW w:w="6634" w:type="dxa"/>
          </w:tcPr>
          <w:p w14:paraId="77481E18" w14:textId="77777777" w:rsidR="004B0C37" w:rsidRPr="007E0B31" w:rsidRDefault="004B0C37" w:rsidP="004B0C37">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4B0C37" w:rsidRPr="007E0B31" w14:paraId="6566765E" w14:textId="77777777" w:rsidTr="00430791">
        <w:trPr>
          <w:cantSplit/>
        </w:trPr>
        <w:tc>
          <w:tcPr>
            <w:tcW w:w="2884" w:type="dxa"/>
          </w:tcPr>
          <w:p w14:paraId="2E02FBB1" w14:textId="77777777" w:rsidR="004B0C37" w:rsidRPr="007E0B31" w:rsidRDefault="004B0C37" w:rsidP="004B0C37">
            <w:pPr>
              <w:pStyle w:val="Arial11Bold"/>
              <w:rPr>
                <w:rFonts w:cs="Arial"/>
              </w:rPr>
            </w:pPr>
            <w:r w:rsidRPr="007E0B31">
              <w:rPr>
                <w:rFonts w:cs="Arial"/>
              </w:rPr>
              <w:t>OTSDUW Data and Information</w:t>
            </w:r>
          </w:p>
        </w:tc>
        <w:tc>
          <w:tcPr>
            <w:tcW w:w="6634" w:type="dxa"/>
          </w:tcPr>
          <w:p w14:paraId="437E754A" w14:textId="7B9123D2" w:rsidR="004B0C37" w:rsidRPr="007E0B31" w:rsidRDefault="004B0C37" w:rsidP="004B0C37">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4B0C37" w:rsidRPr="007E0B31" w14:paraId="0DFC68CA" w14:textId="77777777" w:rsidTr="00430791">
        <w:trPr>
          <w:cantSplit/>
        </w:trPr>
        <w:tc>
          <w:tcPr>
            <w:tcW w:w="2884" w:type="dxa"/>
          </w:tcPr>
          <w:p w14:paraId="26D7CFDD" w14:textId="77777777" w:rsidR="004B0C37" w:rsidRPr="007E0B31" w:rsidRDefault="004B0C37" w:rsidP="004B0C37">
            <w:pPr>
              <w:pStyle w:val="Arial11Bold"/>
              <w:rPr>
                <w:rFonts w:cs="Arial"/>
              </w:rPr>
            </w:pPr>
            <w:r w:rsidRPr="007E0B31">
              <w:rPr>
                <w:rFonts w:cs="Arial"/>
              </w:rPr>
              <w:t>OTSDUW DC Converter</w:t>
            </w:r>
          </w:p>
        </w:tc>
        <w:tc>
          <w:tcPr>
            <w:tcW w:w="6634" w:type="dxa"/>
          </w:tcPr>
          <w:p w14:paraId="404E1159" w14:textId="77777777" w:rsidR="004B0C37" w:rsidRPr="007E0B31" w:rsidRDefault="004B0C37" w:rsidP="004B0C37">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4B0C37" w:rsidRPr="007E0B31" w14:paraId="1F5DFCE4" w14:textId="77777777" w:rsidTr="00430791">
        <w:trPr>
          <w:cantSplit/>
        </w:trPr>
        <w:tc>
          <w:tcPr>
            <w:tcW w:w="2884" w:type="dxa"/>
          </w:tcPr>
          <w:p w14:paraId="274CBE9D" w14:textId="77777777" w:rsidR="004B0C37" w:rsidRPr="007E0B31" w:rsidRDefault="004B0C37" w:rsidP="004B0C37">
            <w:pPr>
              <w:pStyle w:val="Arial11Bold"/>
              <w:rPr>
                <w:rFonts w:cs="Arial"/>
              </w:rPr>
            </w:pPr>
            <w:r w:rsidRPr="007E0B31">
              <w:rPr>
                <w:rFonts w:cs="Arial"/>
              </w:rPr>
              <w:t>OTSDUW Development and Data Timetable</w:t>
            </w:r>
          </w:p>
        </w:tc>
        <w:tc>
          <w:tcPr>
            <w:tcW w:w="6634" w:type="dxa"/>
          </w:tcPr>
          <w:p w14:paraId="46394D79" w14:textId="77777777" w:rsidR="004B0C37" w:rsidRPr="007E0B31" w:rsidRDefault="004B0C37" w:rsidP="004B0C37">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4B0C37" w:rsidRPr="007E0B31" w14:paraId="12983990" w14:textId="77777777" w:rsidTr="00430791">
        <w:trPr>
          <w:cantSplit/>
        </w:trPr>
        <w:tc>
          <w:tcPr>
            <w:tcW w:w="2884" w:type="dxa"/>
          </w:tcPr>
          <w:p w14:paraId="73BB79D0" w14:textId="77777777" w:rsidR="004B0C37" w:rsidRPr="007E0B31" w:rsidRDefault="004B0C37" w:rsidP="004B0C37">
            <w:pPr>
              <w:pStyle w:val="Arial11Bold"/>
              <w:rPr>
                <w:rFonts w:cs="Arial"/>
              </w:rPr>
            </w:pPr>
            <w:r w:rsidRPr="007E0B31">
              <w:rPr>
                <w:rFonts w:cs="Arial"/>
              </w:rPr>
              <w:t xml:space="preserve">OTSDUW Network Data and Information </w:t>
            </w:r>
          </w:p>
        </w:tc>
        <w:tc>
          <w:tcPr>
            <w:tcW w:w="6634" w:type="dxa"/>
          </w:tcPr>
          <w:p w14:paraId="7A3D093C" w14:textId="0A18302C" w:rsidR="004B0C37" w:rsidRPr="007E0B31" w:rsidRDefault="004B0C37" w:rsidP="004B0C37">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4B0C37" w:rsidRPr="007E0B31" w14:paraId="2F357AF2" w14:textId="77777777" w:rsidTr="00430791">
        <w:trPr>
          <w:cantSplit/>
        </w:trPr>
        <w:tc>
          <w:tcPr>
            <w:tcW w:w="2884" w:type="dxa"/>
          </w:tcPr>
          <w:p w14:paraId="74E4F90A" w14:textId="77777777" w:rsidR="004B0C37" w:rsidRPr="007E0B31" w:rsidRDefault="004B0C37" w:rsidP="004B0C37">
            <w:pPr>
              <w:pStyle w:val="Arial11Bold"/>
              <w:rPr>
                <w:rFonts w:cs="Arial"/>
              </w:rPr>
            </w:pPr>
            <w:r w:rsidRPr="007E0B31">
              <w:rPr>
                <w:rFonts w:cs="Arial"/>
              </w:rPr>
              <w:t>OTSDUW Plant and Apparatus</w:t>
            </w:r>
          </w:p>
        </w:tc>
        <w:tc>
          <w:tcPr>
            <w:tcW w:w="6634" w:type="dxa"/>
          </w:tcPr>
          <w:p w14:paraId="0F32E986"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4B0C37" w:rsidRPr="007E0B31" w14:paraId="365142B1" w14:textId="77777777" w:rsidTr="00430791">
        <w:trPr>
          <w:cantSplit/>
        </w:trPr>
        <w:tc>
          <w:tcPr>
            <w:tcW w:w="2884" w:type="dxa"/>
          </w:tcPr>
          <w:p w14:paraId="31BA5169" w14:textId="77777777" w:rsidR="004B0C37" w:rsidRPr="007E0B31" w:rsidRDefault="004B0C37" w:rsidP="004B0C37">
            <w:pPr>
              <w:pStyle w:val="Arial11Bold"/>
              <w:rPr>
                <w:rFonts w:cs="Arial"/>
              </w:rPr>
            </w:pPr>
            <w:r w:rsidRPr="007E0B31">
              <w:rPr>
                <w:rFonts w:cs="Arial"/>
              </w:rPr>
              <w:t>OTSUA Transfer Time</w:t>
            </w:r>
          </w:p>
        </w:tc>
        <w:tc>
          <w:tcPr>
            <w:tcW w:w="6634" w:type="dxa"/>
          </w:tcPr>
          <w:p w14:paraId="53D1E529" w14:textId="77777777" w:rsidR="004B0C37" w:rsidRPr="007E0B31" w:rsidRDefault="004B0C37" w:rsidP="004B0C37">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4B0C37" w:rsidRPr="007E0B31" w14:paraId="3D6D4D93" w14:textId="77777777" w:rsidTr="00430791">
        <w:trPr>
          <w:cantSplit/>
        </w:trPr>
        <w:tc>
          <w:tcPr>
            <w:tcW w:w="2884" w:type="dxa"/>
          </w:tcPr>
          <w:p w14:paraId="6678503F" w14:textId="77777777" w:rsidR="004B0C37" w:rsidRPr="007E0B31" w:rsidRDefault="004B0C37" w:rsidP="004B0C37">
            <w:pPr>
              <w:pStyle w:val="Arial11Bold"/>
              <w:rPr>
                <w:rFonts w:cs="Arial"/>
              </w:rPr>
            </w:pPr>
            <w:r w:rsidRPr="007E0B31">
              <w:rPr>
                <w:rFonts w:cs="Arial"/>
              </w:rPr>
              <w:t>Out of Synchronism</w:t>
            </w:r>
          </w:p>
        </w:tc>
        <w:tc>
          <w:tcPr>
            <w:tcW w:w="6634" w:type="dxa"/>
          </w:tcPr>
          <w:p w14:paraId="30AB79D2" w14:textId="77777777" w:rsidR="004B0C37" w:rsidRPr="007E0B31" w:rsidRDefault="004B0C37" w:rsidP="004B0C37">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4B0C37" w:rsidRPr="007E0B31" w14:paraId="04D20161" w14:textId="77777777" w:rsidTr="00430791">
        <w:trPr>
          <w:cantSplit/>
        </w:trPr>
        <w:tc>
          <w:tcPr>
            <w:tcW w:w="2884" w:type="dxa"/>
          </w:tcPr>
          <w:p w14:paraId="2545C38A" w14:textId="77777777" w:rsidR="004B0C37" w:rsidRPr="007E0B31" w:rsidRDefault="004B0C37" w:rsidP="004B0C37">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4B0C37" w:rsidRPr="007E0B31" w:rsidRDefault="004B0C37" w:rsidP="004B0C37">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4B0C37" w:rsidRPr="007E0B31" w:rsidRDefault="004B0C37" w:rsidP="004B0C37">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4B0C37" w:rsidRPr="007E0B31" w14:paraId="4CD6C7B7" w14:textId="77777777" w:rsidTr="00430791">
        <w:trPr>
          <w:cantSplit/>
        </w:trPr>
        <w:tc>
          <w:tcPr>
            <w:tcW w:w="2884" w:type="dxa"/>
          </w:tcPr>
          <w:p w14:paraId="078B9004" w14:textId="77777777" w:rsidR="004B0C37" w:rsidRPr="007E0B31" w:rsidRDefault="004B0C37" w:rsidP="004B0C37">
            <w:pPr>
              <w:pStyle w:val="Arial11Bold"/>
              <w:rPr>
                <w:rFonts w:cs="Arial"/>
              </w:rPr>
            </w:pPr>
            <w:r w:rsidRPr="007E0B31">
              <w:rPr>
                <w:rFonts w:cs="Arial"/>
              </w:rPr>
              <w:t>Over-excitation Limiter</w:t>
            </w:r>
          </w:p>
        </w:tc>
        <w:tc>
          <w:tcPr>
            <w:tcW w:w="6634" w:type="dxa"/>
          </w:tcPr>
          <w:p w14:paraId="102093E7" w14:textId="2C3E59FC"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30243EFA" w14:textId="77777777" w:rsidTr="00430791">
        <w:trPr>
          <w:cantSplit/>
        </w:trPr>
        <w:tc>
          <w:tcPr>
            <w:tcW w:w="2884" w:type="dxa"/>
          </w:tcPr>
          <w:p w14:paraId="66B8A1EA" w14:textId="0810689B" w:rsidR="004B0C37" w:rsidRPr="007E0B31" w:rsidRDefault="004B0C37" w:rsidP="004B0C37">
            <w:pPr>
              <w:pStyle w:val="Arial11Bold"/>
              <w:rPr>
                <w:rFonts w:cs="Arial"/>
              </w:rPr>
            </w:pPr>
            <w:r w:rsidRPr="007E0B31">
              <w:rPr>
                <w:rFonts w:cs="Arial"/>
              </w:rPr>
              <w:t>Panel Chair</w:t>
            </w:r>
            <w:r>
              <w:rPr>
                <w:rFonts w:cs="Arial"/>
              </w:rPr>
              <w:t>person</w:t>
            </w:r>
          </w:p>
        </w:tc>
        <w:tc>
          <w:tcPr>
            <w:tcW w:w="6634" w:type="dxa"/>
          </w:tcPr>
          <w:p w14:paraId="54287BDA" w14:textId="77777777" w:rsidR="004B0C37" w:rsidRPr="007E0B31" w:rsidRDefault="004B0C37" w:rsidP="004B0C37">
            <w:pPr>
              <w:pStyle w:val="TableArial11"/>
              <w:rPr>
                <w:rFonts w:cs="Arial"/>
              </w:rPr>
            </w:pPr>
            <w:r w:rsidRPr="007E0B31">
              <w:rPr>
                <w:rFonts w:cs="Arial"/>
              </w:rPr>
              <w:t>A person appointed as such in accordance with GR.4.1.</w:t>
            </w:r>
          </w:p>
        </w:tc>
      </w:tr>
      <w:tr w:rsidR="004B0C37" w:rsidRPr="007E0B31" w14:paraId="407A0574" w14:textId="77777777" w:rsidTr="00430791">
        <w:trPr>
          <w:cantSplit/>
        </w:trPr>
        <w:tc>
          <w:tcPr>
            <w:tcW w:w="2884" w:type="dxa"/>
          </w:tcPr>
          <w:p w14:paraId="7990BC0E" w14:textId="77777777" w:rsidR="004B0C37" w:rsidRPr="007E0B31" w:rsidRDefault="004B0C37" w:rsidP="004B0C37">
            <w:pPr>
              <w:pStyle w:val="Arial11Bold"/>
              <w:rPr>
                <w:rFonts w:cs="Arial"/>
              </w:rPr>
            </w:pPr>
            <w:r w:rsidRPr="007E0B31">
              <w:rPr>
                <w:rFonts w:cs="Arial"/>
              </w:rPr>
              <w:t>Panel Member</w:t>
            </w:r>
          </w:p>
        </w:tc>
        <w:tc>
          <w:tcPr>
            <w:tcW w:w="6634" w:type="dxa"/>
          </w:tcPr>
          <w:p w14:paraId="408B70FA" w14:textId="77777777" w:rsidR="004B0C37" w:rsidRPr="007E0B31" w:rsidRDefault="004B0C37" w:rsidP="004B0C37">
            <w:pPr>
              <w:pStyle w:val="TableArial11"/>
              <w:rPr>
                <w:rFonts w:cs="Arial"/>
              </w:rPr>
            </w:pPr>
            <w:r w:rsidRPr="007E0B31">
              <w:rPr>
                <w:rFonts w:cs="Arial"/>
              </w:rPr>
              <w:t>Any of the persons identified as such in GR.4.</w:t>
            </w:r>
          </w:p>
        </w:tc>
      </w:tr>
      <w:tr w:rsidR="004B0C37" w:rsidRPr="007E0B31" w14:paraId="4408AF49" w14:textId="77777777" w:rsidTr="00430791">
        <w:trPr>
          <w:cantSplit/>
        </w:trPr>
        <w:tc>
          <w:tcPr>
            <w:tcW w:w="2884" w:type="dxa"/>
          </w:tcPr>
          <w:p w14:paraId="24301CCB" w14:textId="77777777" w:rsidR="004B0C37" w:rsidRPr="007E0B31" w:rsidRDefault="004B0C37" w:rsidP="004B0C37">
            <w:pPr>
              <w:pStyle w:val="Arial11Bold"/>
              <w:rPr>
                <w:rFonts w:cs="Arial"/>
              </w:rPr>
            </w:pPr>
            <w:r w:rsidRPr="007E0B31">
              <w:rPr>
                <w:rFonts w:cs="Arial"/>
              </w:rPr>
              <w:t>Panel Members’</w:t>
            </w:r>
          </w:p>
          <w:p w14:paraId="64CD4F91" w14:textId="77777777" w:rsidR="004B0C37" w:rsidRPr="007E0B31" w:rsidRDefault="004B0C37" w:rsidP="004B0C37">
            <w:pPr>
              <w:pStyle w:val="Arial11Bold"/>
              <w:rPr>
                <w:rFonts w:cs="Arial"/>
              </w:rPr>
            </w:pPr>
            <w:r w:rsidRPr="007E0B31">
              <w:rPr>
                <w:rFonts w:cs="Arial"/>
              </w:rPr>
              <w:t>Recommendation</w:t>
            </w:r>
          </w:p>
        </w:tc>
        <w:tc>
          <w:tcPr>
            <w:tcW w:w="6634" w:type="dxa"/>
          </w:tcPr>
          <w:p w14:paraId="337253E1" w14:textId="33E0395A" w:rsidR="004B0C37" w:rsidRPr="007E0B31" w:rsidRDefault="004B0C37" w:rsidP="004B0C37">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4B0C37" w:rsidRPr="007E0B31" w14:paraId="73919D58" w14:textId="77777777" w:rsidTr="00430791">
        <w:trPr>
          <w:cantSplit/>
        </w:trPr>
        <w:tc>
          <w:tcPr>
            <w:tcW w:w="2884" w:type="dxa"/>
          </w:tcPr>
          <w:p w14:paraId="1C39677A" w14:textId="77777777" w:rsidR="004B0C37" w:rsidRPr="007E0B31" w:rsidRDefault="004B0C37" w:rsidP="004B0C37">
            <w:pPr>
              <w:pStyle w:val="Arial11Bold"/>
              <w:rPr>
                <w:rFonts w:cs="Arial"/>
              </w:rPr>
            </w:pPr>
            <w:r w:rsidRPr="007E0B31">
              <w:rPr>
                <w:rFonts w:cs="Arial"/>
              </w:rPr>
              <w:lastRenderedPageBreak/>
              <w:t>Panel Secretary</w:t>
            </w:r>
          </w:p>
        </w:tc>
        <w:tc>
          <w:tcPr>
            <w:tcW w:w="6634" w:type="dxa"/>
          </w:tcPr>
          <w:p w14:paraId="614372A2" w14:textId="77777777" w:rsidR="004B0C37" w:rsidRPr="007E0B31" w:rsidRDefault="004B0C37" w:rsidP="004B0C37">
            <w:pPr>
              <w:pStyle w:val="TableArial11"/>
              <w:rPr>
                <w:rFonts w:cs="Arial"/>
              </w:rPr>
            </w:pPr>
            <w:r w:rsidRPr="007E0B31">
              <w:rPr>
                <w:rFonts w:cs="Arial"/>
              </w:rPr>
              <w:t>A person appointed as such in accordance with GR.3.1.2(d).</w:t>
            </w:r>
          </w:p>
        </w:tc>
      </w:tr>
      <w:tr w:rsidR="004B0C37" w:rsidRPr="007E0B31" w14:paraId="1D7F1B6B" w14:textId="77777777" w:rsidTr="00430791">
        <w:trPr>
          <w:cantSplit/>
        </w:trPr>
        <w:tc>
          <w:tcPr>
            <w:tcW w:w="2884" w:type="dxa"/>
          </w:tcPr>
          <w:p w14:paraId="344E39C6" w14:textId="77777777" w:rsidR="004B0C37" w:rsidRPr="007E0B31" w:rsidRDefault="004B0C37" w:rsidP="004B0C37">
            <w:pPr>
              <w:pStyle w:val="Arial11Bold"/>
              <w:rPr>
                <w:rFonts w:cs="Arial"/>
              </w:rPr>
            </w:pPr>
            <w:r w:rsidRPr="007E0B31">
              <w:rPr>
                <w:rFonts w:cs="Arial"/>
              </w:rPr>
              <w:t>Part 1 System Ancillary Services</w:t>
            </w:r>
          </w:p>
        </w:tc>
        <w:tc>
          <w:tcPr>
            <w:tcW w:w="6634" w:type="dxa"/>
          </w:tcPr>
          <w:p w14:paraId="380B1DB3" w14:textId="09F84F33"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4B0C37" w:rsidRPr="007E0B31" w14:paraId="0D7E215D" w14:textId="77777777" w:rsidTr="00430791">
        <w:trPr>
          <w:cantSplit/>
        </w:trPr>
        <w:tc>
          <w:tcPr>
            <w:tcW w:w="2884" w:type="dxa"/>
          </w:tcPr>
          <w:p w14:paraId="304BA4F9" w14:textId="77777777" w:rsidR="004B0C37" w:rsidRPr="007E0B31" w:rsidRDefault="004B0C37" w:rsidP="004B0C37">
            <w:pPr>
              <w:pStyle w:val="Arial11Bold"/>
              <w:rPr>
                <w:rFonts w:cs="Arial"/>
              </w:rPr>
            </w:pPr>
            <w:r w:rsidRPr="007E0B31">
              <w:rPr>
                <w:rFonts w:cs="Arial"/>
              </w:rPr>
              <w:t>Part 2 System Ancillary Services</w:t>
            </w:r>
          </w:p>
        </w:tc>
        <w:tc>
          <w:tcPr>
            <w:tcW w:w="6634" w:type="dxa"/>
          </w:tcPr>
          <w:p w14:paraId="6104BAC6" w14:textId="77777777"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4B0C37" w:rsidRPr="007E0B31" w14:paraId="15BCB468" w14:textId="77777777" w:rsidTr="00430791">
        <w:trPr>
          <w:cantSplit/>
        </w:trPr>
        <w:tc>
          <w:tcPr>
            <w:tcW w:w="2884" w:type="dxa"/>
          </w:tcPr>
          <w:p w14:paraId="3AD2A1AF" w14:textId="77777777" w:rsidR="004B0C37" w:rsidRPr="007E0B31" w:rsidRDefault="004B0C37" w:rsidP="004B0C37">
            <w:pPr>
              <w:pStyle w:val="Arial11Bold"/>
              <w:rPr>
                <w:rFonts w:cs="Arial"/>
              </w:rPr>
            </w:pPr>
            <w:r w:rsidRPr="007E0B31">
              <w:rPr>
                <w:rFonts w:cs="Arial"/>
              </w:rPr>
              <w:t>Part Load</w:t>
            </w:r>
          </w:p>
        </w:tc>
        <w:tc>
          <w:tcPr>
            <w:tcW w:w="6634" w:type="dxa"/>
          </w:tcPr>
          <w:p w14:paraId="3D91998E" w14:textId="77777777" w:rsidR="004B0C37" w:rsidRPr="007E0B31" w:rsidRDefault="004B0C37" w:rsidP="004B0C37">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4B0C37" w:rsidRPr="007E0B31" w14:paraId="2651AA6E" w14:textId="77777777" w:rsidTr="00430791">
        <w:trPr>
          <w:cantSplit/>
        </w:trPr>
        <w:tc>
          <w:tcPr>
            <w:tcW w:w="2884" w:type="dxa"/>
          </w:tcPr>
          <w:p w14:paraId="18C02C4B" w14:textId="05548110" w:rsidR="004B0C37" w:rsidRPr="0053170A" w:rsidRDefault="004B0C37" w:rsidP="004B0C37">
            <w:pPr>
              <w:pStyle w:val="Arial11Bold"/>
              <w:rPr>
                <w:rFonts w:cs="Arial"/>
              </w:rPr>
            </w:pPr>
            <w:r w:rsidRPr="002510FF">
              <w:rPr>
                <w:rFonts w:cs="Arial"/>
              </w:rPr>
              <w:t>Peak Current Rating</w:t>
            </w:r>
          </w:p>
        </w:tc>
        <w:tc>
          <w:tcPr>
            <w:tcW w:w="6634" w:type="dxa"/>
          </w:tcPr>
          <w:p w14:paraId="15E7F46B" w14:textId="77777777" w:rsidR="004B0C37" w:rsidRPr="002510FF" w:rsidRDefault="004B0C37" w:rsidP="004B0C37">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4B0C37" w:rsidRPr="0053170A" w:rsidRDefault="004B0C37" w:rsidP="004B0C37">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4B0C37" w:rsidRPr="007E0B31" w14:paraId="55F461B9" w14:textId="77777777" w:rsidTr="00430791">
        <w:trPr>
          <w:cantSplit/>
        </w:trPr>
        <w:tc>
          <w:tcPr>
            <w:tcW w:w="2884" w:type="dxa"/>
          </w:tcPr>
          <w:p w14:paraId="0361A8C4" w14:textId="77777777" w:rsidR="004B0C37" w:rsidRPr="007E0B31" w:rsidRDefault="004B0C37" w:rsidP="004B0C37">
            <w:pPr>
              <w:pStyle w:val="Arial11Bold"/>
              <w:rPr>
                <w:rFonts w:cs="Arial"/>
              </w:rPr>
            </w:pPr>
            <w:r w:rsidRPr="007E0B31">
              <w:rPr>
                <w:rFonts w:cs="Arial"/>
              </w:rPr>
              <w:t>Permit for Work for proximity work</w:t>
            </w:r>
          </w:p>
        </w:tc>
        <w:tc>
          <w:tcPr>
            <w:tcW w:w="6634" w:type="dxa"/>
          </w:tcPr>
          <w:p w14:paraId="54941668"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4B0C37" w:rsidRPr="007E0B31" w14:paraId="1F8F8A6D" w14:textId="77777777" w:rsidTr="00430791">
        <w:trPr>
          <w:cantSplit/>
        </w:trPr>
        <w:tc>
          <w:tcPr>
            <w:tcW w:w="2884" w:type="dxa"/>
          </w:tcPr>
          <w:p w14:paraId="1B55D572" w14:textId="77777777" w:rsidR="004B0C37" w:rsidRPr="007E0B31" w:rsidRDefault="004B0C37" w:rsidP="004B0C37">
            <w:pPr>
              <w:pStyle w:val="Arial11Bold"/>
              <w:rPr>
                <w:rFonts w:cs="Arial"/>
              </w:rPr>
            </w:pPr>
            <w:r w:rsidRPr="007E0B31">
              <w:rPr>
                <w:rFonts w:cs="Arial"/>
              </w:rPr>
              <w:t>Partial Shutdown</w:t>
            </w:r>
          </w:p>
        </w:tc>
        <w:tc>
          <w:tcPr>
            <w:tcW w:w="6634" w:type="dxa"/>
          </w:tcPr>
          <w:p w14:paraId="46EA24B8" w14:textId="50C4B317" w:rsidR="004B0C37" w:rsidRPr="007E0B31" w:rsidRDefault="004B0C37" w:rsidP="004B0C37">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4B0C37" w:rsidRPr="007E0B31" w14:paraId="01813162" w14:textId="77777777" w:rsidTr="00430791">
        <w:trPr>
          <w:cantSplit/>
        </w:trPr>
        <w:tc>
          <w:tcPr>
            <w:tcW w:w="2884" w:type="dxa"/>
          </w:tcPr>
          <w:p w14:paraId="60BE3A6F" w14:textId="77777777" w:rsidR="004B0C37" w:rsidRPr="007E0B31" w:rsidRDefault="004B0C37" w:rsidP="004B0C37">
            <w:pPr>
              <w:pStyle w:val="Arial11Bold"/>
              <w:rPr>
                <w:rFonts w:cs="Arial"/>
              </w:rPr>
            </w:pPr>
            <w:r w:rsidRPr="007E0B31">
              <w:rPr>
                <w:rFonts w:cs="Arial"/>
              </w:rPr>
              <w:lastRenderedPageBreak/>
              <w:t>Pending Grid Code Modification Proposal</w:t>
            </w:r>
          </w:p>
        </w:tc>
        <w:tc>
          <w:tcPr>
            <w:tcW w:w="6634" w:type="dxa"/>
          </w:tcPr>
          <w:p w14:paraId="7CD48F0F" w14:textId="10D6A4B5" w:rsidR="004B0C37" w:rsidRPr="007E0B31" w:rsidRDefault="004B0C37" w:rsidP="004B0C37">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4B0C37" w:rsidRPr="007E0B31" w14:paraId="6FD50AA9" w14:textId="77777777" w:rsidTr="00430791">
        <w:trPr>
          <w:cantSplit/>
        </w:trPr>
        <w:tc>
          <w:tcPr>
            <w:tcW w:w="2884" w:type="dxa"/>
          </w:tcPr>
          <w:p w14:paraId="18519627" w14:textId="64385BF6" w:rsidR="004B0C37" w:rsidRPr="00247DBF" w:rsidRDefault="004B0C37" w:rsidP="004B0C37">
            <w:pPr>
              <w:pStyle w:val="Arial11Bold"/>
              <w:rPr>
                <w:rFonts w:cs="Arial"/>
              </w:rPr>
            </w:pPr>
            <w:r w:rsidRPr="002510FF">
              <w:rPr>
                <w:rFonts w:cs="Arial"/>
              </w:rPr>
              <w:t>Phase Jump Angle</w:t>
            </w:r>
          </w:p>
        </w:tc>
        <w:tc>
          <w:tcPr>
            <w:tcW w:w="6634" w:type="dxa"/>
          </w:tcPr>
          <w:p w14:paraId="0CFA0D18" w14:textId="612CCA40" w:rsidR="004B0C37" w:rsidRPr="00247DBF" w:rsidRDefault="004B0C37" w:rsidP="004B0C37">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4B0C37" w:rsidRPr="007E0B31" w14:paraId="4A36544F" w14:textId="77777777" w:rsidTr="00430791">
        <w:trPr>
          <w:cantSplit/>
        </w:trPr>
        <w:tc>
          <w:tcPr>
            <w:tcW w:w="2884" w:type="dxa"/>
          </w:tcPr>
          <w:p w14:paraId="4B64D01C" w14:textId="0E57E9F2" w:rsidR="004B0C37" w:rsidRPr="00247DBF" w:rsidRDefault="004B0C37" w:rsidP="004B0C37">
            <w:pPr>
              <w:pStyle w:val="Arial11Bold"/>
              <w:rPr>
                <w:rFonts w:cs="Arial"/>
              </w:rPr>
            </w:pPr>
            <w:r w:rsidRPr="002510FF">
              <w:rPr>
                <w:rFonts w:cs="Arial"/>
              </w:rPr>
              <w:t xml:space="preserve">Phase Jump Angle Limit </w:t>
            </w:r>
          </w:p>
        </w:tc>
        <w:tc>
          <w:tcPr>
            <w:tcW w:w="6634" w:type="dxa"/>
          </w:tcPr>
          <w:p w14:paraId="7590AC7E" w14:textId="5DB6A39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6A5A8541" w14:textId="77777777" w:rsidTr="00430791">
        <w:trPr>
          <w:cantSplit/>
        </w:trPr>
        <w:tc>
          <w:tcPr>
            <w:tcW w:w="2884" w:type="dxa"/>
          </w:tcPr>
          <w:p w14:paraId="22CECB1C" w14:textId="42AE6D96" w:rsidR="004B0C37" w:rsidRPr="00247DBF" w:rsidRDefault="004B0C37" w:rsidP="004B0C37">
            <w:pPr>
              <w:pStyle w:val="Arial11Bold"/>
              <w:rPr>
                <w:rFonts w:cs="Arial"/>
              </w:rPr>
            </w:pPr>
            <w:r w:rsidRPr="002510FF">
              <w:rPr>
                <w:rFonts w:cs="Arial"/>
              </w:rPr>
              <w:t>Phase Jump Angle Withstand</w:t>
            </w:r>
          </w:p>
        </w:tc>
        <w:tc>
          <w:tcPr>
            <w:tcW w:w="6634" w:type="dxa"/>
          </w:tcPr>
          <w:p w14:paraId="7252B79A" w14:textId="38AEE0E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05663CAA" w14:textId="77777777" w:rsidTr="00430791">
        <w:trPr>
          <w:cantSplit/>
        </w:trPr>
        <w:tc>
          <w:tcPr>
            <w:tcW w:w="2884" w:type="dxa"/>
          </w:tcPr>
          <w:p w14:paraId="545024B0" w14:textId="77777777" w:rsidR="004B0C37" w:rsidRPr="007E0B31" w:rsidRDefault="004B0C37" w:rsidP="004B0C37">
            <w:pPr>
              <w:pStyle w:val="Arial11Bold"/>
              <w:rPr>
                <w:rFonts w:cs="Arial"/>
              </w:rPr>
            </w:pPr>
            <w:r w:rsidRPr="007E0B31">
              <w:rPr>
                <w:rFonts w:cs="Arial"/>
              </w:rPr>
              <w:t>Phase (Voltage) Unbalance</w:t>
            </w:r>
          </w:p>
        </w:tc>
        <w:tc>
          <w:tcPr>
            <w:tcW w:w="6634" w:type="dxa"/>
          </w:tcPr>
          <w:p w14:paraId="219C5499" w14:textId="77777777" w:rsidR="004B0C37" w:rsidRPr="007E0B31" w:rsidRDefault="004B0C37" w:rsidP="004B0C37">
            <w:pPr>
              <w:pStyle w:val="TableArial11"/>
              <w:rPr>
                <w:rFonts w:cs="Arial"/>
              </w:rPr>
            </w:pPr>
            <w:r w:rsidRPr="007E0B31">
              <w:rPr>
                <w:rFonts w:cs="Arial"/>
              </w:rPr>
              <w:t>The ratio (in percent) between the rms values of the negative sequence component and the positive sequence component of the voltage.</w:t>
            </w:r>
          </w:p>
        </w:tc>
      </w:tr>
      <w:tr w:rsidR="004B0C37" w:rsidRPr="007E0B31" w14:paraId="0C635CC5" w14:textId="77777777" w:rsidTr="00430791">
        <w:trPr>
          <w:cantSplit/>
        </w:trPr>
        <w:tc>
          <w:tcPr>
            <w:tcW w:w="2884" w:type="dxa"/>
          </w:tcPr>
          <w:p w14:paraId="3E31F962" w14:textId="77777777" w:rsidR="004B0C37" w:rsidRPr="007E0B31" w:rsidRDefault="004B0C37" w:rsidP="004B0C37">
            <w:pPr>
              <w:pStyle w:val="Arial11Bold"/>
              <w:rPr>
                <w:rFonts w:cs="Arial"/>
              </w:rPr>
            </w:pPr>
            <w:r w:rsidRPr="007E0B31">
              <w:rPr>
                <w:rFonts w:cs="Arial"/>
              </w:rPr>
              <w:t>Physical Notification</w:t>
            </w:r>
          </w:p>
        </w:tc>
        <w:tc>
          <w:tcPr>
            <w:tcW w:w="6634" w:type="dxa"/>
          </w:tcPr>
          <w:p w14:paraId="1E390436" w14:textId="77777777" w:rsidR="004B0C37" w:rsidRPr="007E0B31" w:rsidRDefault="004B0C37" w:rsidP="004B0C37">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4B0C37" w:rsidRPr="007E0B31" w14:paraId="583C475D" w14:textId="77777777" w:rsidTr="00430791">
        <w:trPr>
          <w:cantSplit/>
        </w:trPr>
        <w:tc>
          <w:tcPr>
            <w:tcW w:w="2884" w:type="dxa"/>
          </w:tcPr>
          <w:p w14:paraId="5AEA9A2D" w14:textId="77777777" w:rsidR="004B0C37" w:rsidRPr="007E0B31" w:rsidRDefault="004B0C37" w:rsidP="004B0C37">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4B0C37" w:rsidRPr="007E0B31" w14:paraId="5058EEC1" w14:textId="77777777" w:rsidTr="00430791">
        <w:trPr>
          <w:cantSplit/>
        </w:trPr>
        <w:tc>
          <w:tcPr>
            <w:tcW w:w="2884" w:type="dxa"/>
          </w:tcPr>
          <w:p w14:paraId="1B8A9F6B" w14:textId="77777777" w:rsidR="004B0C37" w:rsidRPr="007E0B31" w:rsidRDefault="004B0C37" w:rsidP="004B0C37">
            <w:pPr>
              <w:pStyle w:val="Arial11Bold"/>
              <w:rPr>
                <w:rFonts w:cs="Arial"/>
              </w:rPr>
            </w:pPr>
            <w:r w:rsidRPr="007E0B31">
              <w:rPr>
                <w:rFonts w:cs="Arial"/>
              </w:rPr>
              <w:t>Planned Maintenance Outage</w:t>
            </w:r>
          </w:p>
        </w:tc>
        <w:tc>
          <w:tcPr>
            <w:tcW w:w="6634" w:type="dxa"/>
          </w:tcPr>
          <w:p w14:paraId="30127D2D" w14:textId="435FEC76" w:rsidR="004B0C37" w:rsidRPr="007E0B31" w:rsidRDefault="004B0C37" w:rsidP="004B0C37">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4B0C37" w:rsidRPr="007E0B31" w14:paraId="0012AFBC" w14:textId="77777777" w:rsidTr="00430791">
        <w:trPr>
          <w:cantSplit/>
        </w:trPr>
        <w:tc>
          <w:tcPr>
            <w:tcW w:w="2884" w:type="dxa"/>
          </w:tcPr>
          <w:p w14:paraId="7ECC3FEC" w14:textId="77777777" w:rsidR="004B0C37" w:rsidRPr="007E0B31" w:rsidRDefault="004B0C37" w:rsidP="004B0C37">
            <w:pPr>
              <w:pStyle w:val="Arial11Bold"/>
              <w:rPr>
                <w:rFonts w:cs="Arial"/>
              </w:rPr>
            </w:pPr>
            <w:r w:rsidRPr="007E0B31">
              <w:rPr>
                <w:rFonts w:cs="Arial"/>
              </w:rPr>
              <w:t>Planned Outage</w:t>
            </w:r>
          </w:p>
        </w:tc>
        <w:tc>
          <w:tcPr>
            <w:tcW w:w="6634" w:type="dxa"/>
          </w:tcPr>
          <w:p w14:paraId="7CBD2A74" w14:textId="51FF4C20" w:rsidR="004B0C37" w:rsidRPr="007E0B31" w:rsidRDefault="004B0C37" w:rsidP="004B0C37">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4B0C37" w:rsidRPr="007E0B31" w14:paraId="5F0D47AA" w14:textId="77777777" w:rsidTr="00430791">
        <w:trPr>
          <w:cantSplit/>
        </w:trPr>
        <w:tc>
          <w:tcPr>
            <w:tcW w:w="2884" w:type="dxa"/>
          </w:tcPr>
          <w:p w14:paraId="67EC820E" w14:textId="77777777" w:rsidR="004B0C37" w:rsidRPr="007E0B31" w:rsidRDefault="004B0C37" w:rsidP="004B0C37">
            <w:pPr>
              <w:pStyle w:val="Arial11Bold"/>
              <w:rPr>
                <w:rFonts w:cs="Arial"/>
              </w:rPr>
            </w:pPr>
            <w:r w:rsidRPr="007E0B31">
              <w:rPr>
                <w:rFonts w:cs="Arial"/>
              </w:rPr>
              <w:t>Plant</w:t>
            </w:r>
          </w:p>
        </w:tc>
        <w:tc>
          <w:tcPr>
            <w:tcW w:w="6634" w:type="dxa"/>
          </w:tcPr>
          <w:p w14:paraId="77464D38" w14:textId="77777777" w:rsidR="004B0C37" w:rsidRPr="007E0B31" w:rsidRDefault="004B0C37" w:rsidP="004B0C37">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4B0C37" w:rsidRPr="007E0B31" w14:paraId="78245E04" w14:textId="77777777" w:rsidTr="00430791">
        <w:trPr>
          <w:cantSplit/>
        </w:trPr>
        <w:tc>
          <w:tcPr>
            <w:tcW w:w="2884" w:type="dxa"/>
          </w:tcPr>
          <w:p w14:paraId="1B833B5F" w14:textId="77777777" w:rsidR="004B0C37" w:rsidRPr="007E0B31" w:rsidRDefault="004B0C37" w:rsidP="004B0C37">
            <w:pPr>
              <w:pStyle w:val="Arial11Bold"/>
              <w:rPr>
                <w:rFonts w:cs="Arial"/>
              </w:rPr>
            </w:pPr>
            <w:r w:rsidRPr="007E0B31">
              <w:rPr>
                <w:rFonts w:cs="Arial"/>
              </w:rPr>
              <w:lastRenderedPageBreak/>
              <w:t>Point of Common Coupling</w:t>
            </w:r>
          </w:p>
        </w:tc>
        <w:tc>
          <w:tcPr>
            <w:tcW w:w="6634" w:type="dxa"/>
          </w:tcPr>
          <w:p w14:paraId="14897399" w14:textId="77777777" w:rsidR="004B0C37" w:rsidRPr="007E0B31" w:rsidRDefault="004B0C37" w:rsidP="004B0C37">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4B0C37" w:rsidRPr="007E0B31" w14:paraId="5E9A00B9" w14:textId="77777777" w:rsidTr="00430791">
        <w:trPr>
          <w:cantSplit/>
        </w:trPr>
        <w:tc>
          <w:tcPr>
            <w:tcW w:w="2884" w:type="dxa"/>
          </w:tcPr>
          <w:p w14:paraId="2637AA74" w14:textId="77777777" w:rsidR="004B0C37" w:rsidRPr="007E0B31" w:rsidRDefault="004B0C37" w:rsidP="004B0C37">
            <w:pPr>
              <w:pStyle w:val="Arial11Bold"/>
              <w:rPr>
                <w:rFonts w:cs="Arial"/>
              </w:rPr>
            </w:pPr>
            <w:r w:rsidRPr="007E0B31">
              <w:rPr>
                <w:rFonts w:cs="Arial"/>
              </w:rPr>
              <w:t>Point of Connection</w:t>
            </w:r>
          </w:p>
        </w:tc>
        <w:tc>
          <w:tcPr>
            <w:tcW w:w="6634" w:type="dxa"/>
          </w:tcPr>
          <w:p w14:paraId="4092E64D" w14:textId="77777777" w:rsidR="004B0C37" w:rsidRPr="007E0B31" w:rsidRDefault="004B0C37" w:rsidP="004B0C37">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4B0C37" w:rsidRPr="007E0B31" w14:paraId="12DBCD04" w14:textId="77777777" w:rsidTr="00430791">
        <w:trPr>
          <w:cantSplit/>
        </w:trPr>
        <w:tc>
          <w:tcPr>
            <w:tcW w:w="2884" w:type="dxa"/>
          </w:tcPr>
          <w:p w14:paraId="551A907F" w14:textId="77777777" w:rsidR="004B0C37" w:rsidRPr="007E0B31" w:rsidRDefault="004B0C37" w:rsidP="004B0C37">
            <w:pPr>
              <w:pStyle w:val="Arial11Bold"/>
              <w:rPr>
                <w:rFonts w:cs="Arial"/>
              </w:rPr>
            </w:pPr>
            <w:r w:rsidRPr="007E0B31">
              <w:rPr>
                <w:rFonts w:cs="Arial"/>
              </w:rPr>
              <w:t>Point of Isolation</w:t>
            </w:r>
          </w:p>
        </w:tc>
        <w:tc>
          <w:tcPr>
            <w:tcW w:w="6634" w:type="dxa"/>
          </w:tcPr>
          <w:p w14:paraId="7726496D" w14:textId="77777777" w:rsidR="004B0C37" w:rsidRPr="007E0B31" w:rsidRDefault="004B0C37" w:rsidP="004B0C37">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4B0C37" w:rsidRPr="007E0B31" w14:paraId="79CC6E2F" w14:textId="77777777" w:rsidTr="00430791">
        <w:trPr>
          <w:cantSplit/>
        </w:trPr>
        <w:tc>
          <w:tcPr>
            <w:tcW w:w="2884" w:type="dxa"/>
          </w:tcPr>
          <w:p w14:paraId="1554D405" w14:textId="77777777" w:rsidR="004B0C37" w:rsidRPr="007E0B31" w:rsidRDefault="004B0C37" w:rsidP="004B0C37">
            <w:pPr>
              <w:pStyle w:val="Arial11Bold"/>
              <w:rPr>
                <w:rFonts w:cs="Arial"/>
              </w:rPr>
            </w:pPr>
            <w:r w:rsidRPr="007E0B31">
              <w:rPr>
                <w:rFonts w:cs="Arial"/>
              </w:rPr>
              <w:t>Post-Control Phase</w:t>
            </w:r>
          </w:p>
        </w:tc>
        <w:tc>
          <w:tcPr>
            <w:tcW w:w="6634" w:type="dxa"/>
          </w:tcPr>
          <w:p w14:paraId="725674D1" w14:textId="77777777" w:rsidR="004B0C37" w:rsidRPr="007E0B31" w:rsidRDefault="004B0C37" w:rsidP="004B0C37">
            <w:pPr>
              <w:pStyle w:val="TableArial11"/>
              <w:rPr>
                <w:rFonts w:cs="Arial"/>
              </w:rPr>
            </w:pPr>
            <w:r w:rsidRPr="007E0B31">
              <w:rPr>
                <w:rFonts w:cs="Arial"/>
              </w:rPr>
              <w:t>The period following real time operation.</w:t>
            </w:r>
          </w:p>
        </w:tc>
      </w:tr>
      <w:tr w:rsidR="004B0C37" w:rsidRPr="007E0B31" w14:paraId="6D586683" w14:textId="77777777" w:rsidTr="00430791">
        <w:trPr>
          <w:cantSplit/>
        </w:trPr>
        <w:tc>
          <w:tcPr>
            <w:tcW w:w="2884" w:type="dxa"/>
          </w:tcPr>
          <w:p w14:paraId="32ABEF72" w14:textId="77777777" w:rsidR="004B0C37" w:rsidRPr="007E0B31" w:rsidRDefault="004B0C37" w:rsidP="004B0C37">
            <w:pPr>
              <w:pStyle w:val="Arial11Bold"/>
              <w:rPr>
                <w:rFonts w:cs="Arial"/>
              </w:rPr>
            </w:pPr>
            <w:r w:rsidRPr="007E0B31">
              <w:rPr>
                <w:rFonts w:cs="Arial"/>
              </w:rPr>
              <w:t>Power Available</w:t>
            </w:r>
          </w:p>
        </w:tc>
        <w:tc>
          <w:tcPr>
            <w:tcW w:w="6634" w:type="dxa"/>
          </w:tcPr>
          <w:p w14:paraId="090DB153" w14:textId="783F911A" w:rsidR="004B0C37" w:rsidRPr="007E0B31" w:rsidRDefault="004B0C37" w:rsidP="004B0C37">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4B0C37" w:rsidRPr="007E0B31" w14:paraId="345CCB51" w14:textId="77777777" w:rsidTr="00430791">
        <w:trPr>
          <w:cantSplit/>
        </w:trPr>
        <w:tc>
          <w:tcPr>
            <w:tcW w:w="2884" w:type="dxa"/>
          </w:tcPr>
          <w:p w14:paraId="7361939E" w14:textId="77777777" w:rsidR="004B0C37" w:rsidRPr="007E0B31" w:rsidRDefault="004B0C37" w:rsidP="004B0C37">
            <w:pPr>
              <w:pStyle w:val="Arial11Bold"/>
              <w:rPr>
                <w:rFonts w:cs="Arial"/>
              </w:rPr>
            </w:pPr>
            <w:r w:rsidRPr="007E0B31">
              <w:rPr>
                <w:rFonts w:cs="Arial"/>
              </w:rPr>
              <w:t>Power Factor</w:t>
            </w:r>
          </w:p>
        </w:tc>
        <w:tc>
          <w:tcPr>
            <w:tcW w:w="6634" w:type="dxa"/>
          </w:tcPr>
          <w:p w14:paraId="01690120" w14:textId="77777777" w:rsidR="004B0C37" w:rsidRPr="007E0B31" w:rsidRDefault="004B0C37" w:rsidP="004B0C37">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4B0C37" w:rsidRPr="007E0B31" w14:paraId="2852E6E0" w14:textId="77777777" w:rsidTr="00430791">
        <w:trPr>
          <w:cantSplit/>
        </w:trPr>
        <w:tc>
          <w:tcPr>
            <w:tcW w:w="2884" w:type="dxa"/>
          </w:tcPr>
          <w:p w14:paraId="66F0C016" w14:textId="77777777" w:rsidR="004B0C37" w:rsidRPr="007E0B31" w:rsidRDefault="004B0C37" w:rsidP="004B0C37">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4B0C37" w:rsidRPr="007E0B31" w14:paraId="562ACF6D" w14:textId="77777777" w:rsidTr="00430791">
        <w:trPr>
          <w:cantSplit/>
        </w:trPr>
        <w:tc>
          <w:tcPr>
            <w:tcW w:w="2884" w:type="dxa"/>
          </w:tcPr>
          <w:p w14:paraId="0F6FF16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4B0C37" w:rsidRPr="007E0B31" w14:paraId="53E0E2A7" w14:textId="77777777" w:rsidTr="00430791">
        <w:trPr>
          <w:cantSplit/>
        </w:trPr>
        <w:tc>
          <w:tcPr>
            <w:tcW w:w="2884" w:type="dxa"/>
          </w:tcPr>
          <w:p w14:paraId="43647C9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4B0C37" w:rsidRPr="007E0B31" w14:paraId="06D65955" w14:textId="77777777" w:rsidTr="00430791">
        <w:trPr>
          <w:cantSplit/>
        </w:trPr>
        <w:tc>
          <w:tcPr>
            <w:tcW w:w="2884" w:type="dxa"/>
          </w:tcPr>
          <w:p w14:paraId="7563FE8D" w14:textId="77777777" w:rsidR="004B0C37" w:rsidRPr="007E0B31" w:rsidRDefault="004B0C37" w:rsidP="004B0C37">
            <w:pPr>
              <w:pStyle w:val="Arial11Bold"/>
              <w:rPr>
                <w:rFonts w:cs="Arial"/>
              </w:rPr>
            </w:pPr>
            <w:r w:rsidRPr="007E0B31">
              <w:rPr>
                <w:rFonts w:cs="Arial"/>
              </w:rPr>
              <w:t>Power Island</w:t>
            </w:r>
          </w:p>
        </w:tc>
        <w:tc>
          <w:tcPr>
            <w:tcW w:w="6634" w:type="dxa"/>
          </w:tcPr>
          <w:p w14:paraId="18296362" w14:textId="0B558EC0" w:rsidR="004B0C37" w:rsidRPr="007E0B31" w:rsidRDefault="004B0C37" w:rsidP="004B0C37">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4B0C37" w:rsidRPr="007E0B31" w14:paraId="7C3D7BF6" w14:textId="77777777" w:rsidTr="00430791">
        <w:trPr>
          <w:cantSplit/>
        </w:trPr>
        <w:tc>
          <w:tcPr>
            <w:tcW w:w="2884" w:type="dxa"/>
          </w:tcPr>
          <w:p w14:paraId="682DC43B" w14:textId="77777777" w:rsidR="004B0C37" w:rsidRPr="007E0B31" w:rsidRDefault="004B0C37" w:rsidP="004B0C37">
            <w:pPr>
              <w:pStyle w:val="Arial11Bold"/>
              <w:rPr>
                <w:rFonts w:cs="Arial"/>
              </w:rPr>
            </w:pPr>
            <w:r w:rsidRPr="007E0B31">
              <w:rPr>
                <w:rFonts w:cs="Arial"/>
              </w:rPr>
              <w:t>Power Park Module</w:t>
            </w:r>
          </w:p>
        </w:tc>
        <w:tc>
          <w:tcPr>
            <w:tcW w:w="6634" w:type="dxa"/>
          </w:tcPr>
          <w:p w14:paraId="3ECDE7AC"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4B0C37" w:rsidRPr="007E0B31" w14:paraId="6D897286" w14:textId="77777777" w:rsidTr="00430791">
        <w:trPr>
          <w:cantSplit/>
        </w:trPr>
        <w:tc>
          <w:tcPr>
            <w:tcW w:w="2884" w:type="dxa"/>
          </w:tcPr>
          <w:p w14:paraId="5DC97B56" w14:textId="77777777" w:rsidR="004B0C37" w:rsidRPr="007E0B31" w:rsidRDefault="004B0C37" w:rsidP="004B0C37">
            <w:pPr>
              <w:pStyle w:val="Arial11Bold"/>
              <w:rPr>
                <w:rFonts w:cs="Arial"/>
              </w:rPr>
            </w:pPr>
            <w:r w:rsidRPr="007E0B31">
              <w:rPr>
                <w:rFonts w:cs="Arial"/>
              </w:rPr>
              <w:t>Power Park Module Availability Matrix</w:t>
            </w:r>
          </w:p>
        </w:tc>
        <w:tc>
          <w:tcPr>
            <w:tcW w:w="6634" w:type="dxa"/>
          </w:tcPr>
          <w:p w14:paraId="158D6C89" w14:textId="77777777" w:rsidR="004B0C37" w:rsidRPr="007E0B31" w:rsidRDefault="004B0C37" w:rsidP="004B0C37">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4B0C37" w:rsidRPr="007E0B31" w14:paraId="4C2DEAED" w14:textId="77777777" w:rsidTr="00430791">
        <w:trPr>
          <w:cantSplit/>
        </w:trPr>
        <w:tc>
          <w:tcPr>
            <w:tcW w:w="2884" w:type="dxa"/>
          </w:tcPr>
          <w:p w14:paraId="4CFB65B5" w14:textId="77777777" w:rsidR="004B0C37" w:rsidRPr="007E0B31" w:rsidRDefault="004B0C37" w:rsidP="004B0C37">
            <w:pPr>
              <w:pStyle w:val="Arial11Bold"/>
              <w:rPr>
                <w:rFonts w:cs="Arial"/>
              </w:rPr>
            </w:pPr>
            <w:r w:rsidRPr="007E0B31">
              <w:rPr>
                <w:rFonts w:cs="Arial"/>
              </w:rPr>
              <w:lastRenderedPageBreak/>
              <w:t>Power Park Module Planning Matrix</w:t>
            </w:r>
          </w:p>
        </w:tc>
        <w:tc>
          <w:tcPr>
            <w:tcW w:w="6634" w:type="dxa"/>
          </w:tcPr>
          <w:p w14:paraId="6379A14D" w14:textId="77777777" w:rsidR="004B0C37" w:rsidRPr="007E0B31" w:rsidRDefault="004B0C37" w:rsidP="004B0C37">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4B0C37" w:rsidRPr="007E0B31" w14:paraId="73636B09" w14:textId="77777777" w:rsidTr="00430791">
        <w:trPr>
          <w:cantSplit/>
        </w:trPr>
        <w:tc>
          <w:tcPr>
            <w:tcW w:w="2884" w:type="dxa"/>
          </w:tcPr>
          <w:p w14:paraId="189A6BC7" w14:textId="77777777" w:rsidR="004B0C37" w:rsidRPr="007E0B31" w:rsidRDefault="004B0C37" w:rsidP="004B0C37">
            <w:pPr>
              <w:pStyle w:val="Arial11Bold"/>
              <w:rPr>
                <w:rFonts w:cs="Arial"/>
              </w:rPr>
            </w:pPr>
            <w:r w:rsidRPr="007E0B31">
              <w:rPr>
                <w:rFonts w:cs="Arial"/>
              </w:rPr>
              <w:t>Power Park Unit</w:t>
            </w:r>
          </w:p>
        </w:tc>
        <w:tc>
          <w:tcPr>
            <w:tcW w:w="6634" w:type="dxa"/>
          </w:tcPr>
          <w:p w14:paraId="7725776C"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4B0C37" w:rsidRPr="007E0B31" w14:paraId="45419B2C" w14:textId="77777777" w:rsidTr="00430791">
        <w:trPr>
          <w:cantSplit/>
        </w:trPr>
        <w:tc>
          <w:tcPr>
            <w:tcW w:w="2884" w:type="dxa"/>
          </w:tcPr>
          <w:p w14:paraId="480E1B66" w14:textId="77777777" w:rsidR="004B0C37" w:rsidRPr="007E0B31" w:rsidRDefault="004B0C37" w:rsidP="004B0C37">
            <w:pPr>
              <w:pStyle w:val="Arial11Bold"/>
              <w:rPr>
                <w:rFonts w:cs="Arial"/>
              </w:rPr>
            </w:pPr>
            <w:r w:rsidRPr="007E0B31">
              <w:rPr>
                <w:rFonts w:cs="Arial"/>
              </w:rPr>
              <w:t xml:space="preserve">Power Station </w:t>
            </w:r>
          </w:p>
        </w:tc>
        <w:tc>
          <w:tcPr>
            <w:tcW w:w="6634" w:type="dxa"/>
          </w:tcPr>
          <w:p w14:paraId="603DFDE1" w14:textId="32880D9B"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4B0C37" w:rsidRPr="007E0B31" w14:paraId="6AE088B1" w14:textId="77777777" w:rsidTr="00430791">
        <w:trPr>
          <w:cantSplit/>
        </w:trPr>
        <w:tc>
          <w:tcPr>
            <w:tcW w:w="2884" w:type="dxa"/>
          </w:tcPr>
          <w:p w14:paraId="00EAB92F" w14:textId="77777777" w:rsidR="004B0C37" w:rsidRPr="007E0B31" w:rsidRDefault="004B0C37" w:rsidP="004B0C37">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4B0C37" w:rsidRPr="007E0B31" w:rsidRDefault="004B0C37" w:rsidP="004B0C37">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4B0C37" w:rsidRPr="007E0B31" w14:paraId="4E0EED07" w14:textId="77777777" w:rsidTr="00430791">
        <w:trPr>
          <w:cantSplit/>
        </w:trPr>
        <w:tc>
          <w:tcPr>
            <w:tcW w:w="2884" w:type="dxa"/>
          </w:tcPr>
          <w:p w14:paraId="42E8EE81" w14:textId="77777777" w:rsidR="004B0C37" w:rsidRPr="007E0B31" w:rsidRDefault="004B0C37" w:rsidP="004B0C37">
            <w:pPr>
              <w:pStyle w:val="Arial11Bold"/>
              <w:rPr>
                <w:rFonts w:cs="Arial"/>
              </w:rPr>
            </w:pPr>
            <w:r w:rsidRPr="007E0B31">
              <w:rPr>
                <w:rFonts w:cs="Arial"/>
              </w:rPr>
              <w:t>Preface</w:t>
            </w:r>
          </w:p>
        </w:tc>
        <w:tc>
          <w:tcPr>
            <w:tcW w:w="6634" w:type="dxa"/>
          </w:tcPr>
          <w:p w14:paraId="7D129C9B" w14:textId="77777777" w:rsidR="004B0C37" w:rsidRPr="007E0B31" w:rsidRDefault="004B0C37" w:rsidP="004B0C37">
            <w:pPr>
              <w:pStyle w:val="TableArial11"/>
              <w:rPr>
                <w:rFonts w:cs="Arial"/>
              </w:rPr>
            </w:pPr>
            <w:r w:rsidRPr="007E0B31">
              <w:rPr>
                <w:rFonts w:cs="Arial"/>
              </w:rPr>
              <w:t>The preface to the Grid Code (which does not form part of the Grid Code and therefore is not binding).</w:t>
            </w:r>
          </w:p>
        </w:tc>
      </w:tr>
      <w:tr w:rsidR="004B0C37" w:rsidRPr="007E0B31" w14:paraId="1E032995" w14:textId="77777777" w:rsidTr="00430791">
        <w:trPr>
          <w:cantSplit/>
        </w:trPr>
        <w:tc>
          <w:tcPr>
            <w:tcW w:w="2884" w:type="dxa"/>
          </w:tcPr>
          <w:p w14:paraId="2DA81629" w14:textId="77777777" w:rsidR="004B0C37" w:rsidRPr="007E0B31" w:rsidRDefault="004B0C37" w:rsidP="004B0C37">
            <w:pPr>
              <w:pStyle w:val="Arial11Bold"/>
              <w:rPr>
                <w:rFonts w:cs="Arial"/>
              </w:rPr>
            </w:pPr>
            <w:r w:rsidRPr="007E0B31">
              <w:rPr>
                <w:rFonts w:cs="Arial"/>
              </w:rPr>
              <w:t>Preliminary Notice</w:t>
            </w:r>
          </w:p>
        </w:tc>
        <w:tc>
          <w:tcPr>
            <w:tcW w:w="6634" w:type="dxa"/>
          </w:tcPr>
          <w:p w14:paraId="2466FCF6" w14:textId="4188FF36" w:rsidR="004B0C37" w:rsidRPr="007E0B31" w:rsidRDefault="004B0C37" w:rsidP="004B0C37">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4B0C37" w:rsidRPr="007E0B31" w14:paraId="717ACE5D" w14:textId="77777777" w:rsidTr="00430791">
        <w:trPr>
          <w:cantSplit/>
        </w:trPr>
        <w:tc>
          <w:tcPr>
            <w:tcW w:w="2884" w:type="dxa"/>
          </w:tcPr>
          <w:p w14:paraId="7A5F0627" w14:textId="77777777" w:rsidR="004B0C37" w:rsidRPr="007E0B31" w:rsidRDefault="004B0C37" w:rsidP="004B0C37">
            <w:pPr>
              <w:pStyle w:val="Arial11Bold"/>
              <w:rPr>
                <w:rFonts w:cs="Arial"/>
              </w:rPr>
            </w:pPr>
            <w:r w:rsidRPr="007E0B31">
              <w:rPr>
                <w:rFonts w:cs="Arial"/>
              </w:rPr>
              <w:t>Preliminary Project Planning Data</w:t>
            </w:r>
          </w:p>
        </w:tc>
        <w:tc>
          <w:tcPr>
            <w:tcW w:w="6634" w:type="dxa"/>
          </w:tcPr>
          <w:p w14:paraId="2A7BFBE2" w14:textId="77777777" w:rsidR="004B0C37" w:rsidRPr="007E0B31" w:rsidRDefault="004B0C37" w:rsidP="004B0C37">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4B0C37" w:rsidRPr="007E0B31" w14:paraId="3A69BCE4" w14:textId="77777777" w:rsidTr="00430791">
        <w:trPr>
          <w:cantSplit/>
        </w:trPr>
        <w:tc>
          <w:tcPr>
            <w:tcW w:w="2884" w:type="dxa"/>
          </w:tcPr>
          <w:p w14:paraId="7E5AC1B9" w14:textId="77777777" w:rsidR="004B0C37" w:rsidRPr="007E0B31" w:rsidRDefault="004B0C37" w:rsidP="004B0C37">
            <w:pPr>
              <w:pStyle w:val="Arial11Bold"/>
              <w:rPr>
                <w:rFonts w:cs="Arial"/>
              </w:rPr>
            </w:pPr>
            <w:r w:rsidRPr="007E0B31">
              <w:rPr>
                <w:rFonts w:cs="Arial"/>
              </w:rPr>
              <w:t>Primary Response</w:t>
            </w:r>
          </w:p>
        </w:tc>
        <w:tc>
          <w:tcPr>
            <w:tcW w:w="6634" w:type="dxa"/>
          </w:tcPr>
          <w:p w14:paraId="7AC6DF19"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4B0C37" w:rsidRPr="007E0B31" w14:paraId="2901EA52" w14:textId="77777777" w:rsidTr="00430791">
        <w:trPr>
          <w:cantSplit/>
        </w:trPr>
        <w:tc>
          <w:tcPr>
            <w:tcW w:w="2884" w:type="dxa"/>
          </w:tcPr>
          <w:p w14:paraId="05804595" w14:textId="77777777" w:rsidR="004B0C37" w:rsidRPr="007E0B31" w:rsidRDefault="004B0C37" w:rsidP="004B0C37">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4B0C37" w:rsidRPr="007E0B31" w:rsidRDefault="004B0C37" w:rsidP="004B0C37">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4B0C37" w:rsidRPr="007E0B31" w14:paraId="147F892A" w14:textId="77777777" w:rsidTr="00430791">
        <w:trPr>
          <w:cantSplit/>
        </w:trPr>
        <w:tc>
          <w:tcPr>
            <w:tcW w:w="2884" w:type="dxa"/>
          </w:tcPr>
          <w:p w14:paraId="498708EE" w14:textId="77777777" w:rsidR="004B0C37" w:rsidRPr="007E0B31" w:rsidRDefault="004B0C37" w:rsidP="004B0C37">
            <w:pPr>
              <w:pStyle w:val="Arial11Bold"/>
              <w:rPr>
                <w:rFonts w:cs="Arial"/>
              </w:rPr>
            </w:pPr>
            <w:r w:rsidRPr="007E0B31">
              <w:rPr>
                <w:rFonts w:cs="Arial"/>
              </w:rPr>
              <w:t>Programming Phase</w:t>
            </w:r>
          </w:p>
        </w:tc>
        <w:tc>
          <w:tcPr>
            <w:tcW w:w="6634" w:type="dxa"/>
          </w:tcPr>
          <w:p w14:paraId="5C6E74B1" w14:textId="77777777" w:rsidR="004B0C37" w:rsidRPr="007E0B31" w:rsidRDefault="004B0C37" w:rsidP="004B0C37">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4B0C37" w:rsidRPr="007E0B31" w14:paraId="528BEDE3" w14:textId="77777777" w:rsidTr="00430791">
        <w:trPr>
          <w:cantSplit/>
        </w:trPr>
        <w:tc>
          <w:tcPr>
            <w:tcW w:w="2884" w:type="dxa"/>
          </w:tcPr>
          <w:p w14:paraId="7BBDC215" w14:textId="77777777" w:rsidR="004B0C37" w:rsidRPr="007E0B31" w:rsidRDefault="004B0C37" w:rsidP="004B0C37">
            <w:pPr>
              <w:pStyle w:val="Arial11Bold"/>
              <w:rPr>
                <w:rFonts w:cs="Arial"/>
              </w:rPr>
            </w:pPr>
            <w:r w:rsidRPr="007E0B31">
              <w:rPr>
                <w:rFonts w:cs="Arial"/>
              </w:rPr>
              <w:t>Proposal Notice</w:t>
            </w:r>
          </w:p>
        </w:tc>
        <w:tc>
          <w:tcPr>
            <w:tcW w:w="6634" w:type="dxa"/>
          </w:tcPr>
          <w:p w14:paraId="39CB97D1" w14:textId="64B55C4F" w:rsidR="004B0C37" w:rsidRPr="007E0B31" w:rsidRDefault="004B0C37" w:rsidP="004B0C37">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4B0C37" w:rsidRPr="007E0B31" w14:paraId="432EF504" w14:textId="77777777" w:rsidTr="00430791">
        <w:trPr>
          <w:cantSplit/>
        </w:trPr>
        <w:tc>
          <w:tcPr>
            <w:tcW w:w="2884" w:type="dxa"/>
          </w:tcPr>
          <w:p w14:paraId="5D3209CF" w14:textId="77777777" w:rsidR="004B0C37" w:rsidRPr="007E0B31" w:rsidRDefault="004B0C37" w:rsidP="004B0C37">
            <w:pPr>
              <w:pStyle w:val="Arial11Bold"/>
              <w:rPr>
                <w:rFonts w:cs="Arial"/>
              </w:rPr>
            </w:pPr>
            <w:r w:rsidRPr="007E0B31">
              <w:rPr>
                <w:rFonts w:cs="Arial"/>
              </w:rPr>
              <w:lastRenderedPageBreak/>
              <w:t>Proposal Report</w:t>
            </w:r>
          </w:p>
        </w:tc>
        <w:tc>
          <w:tcPr>
            <w:tcW w:w="6634" w:type="dxa"/>
          </w:tcPr>
          <w:p w14:paraId="63AF3D10" w14:textId="77777777" w:rsidR="004B0C37" w:rsidRPr="007E0B31" w:rsidRDefault="004B0C37" w:rsidP="004B0C37">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4B0C37" w:rsidRPr="007E0B31" w:rsidRDefault="004B0C37" w:rsidP="004B0C37">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4B0C37" w:rsidRPr="007E0B31" w14:paraId="6C46AF56" w14:textId="77777777" w:rsidTr="00430791">
        <w:trPr>
          <w:cantSplit/>
        </w:trPr>
        <w:tc>
          <w:tcPr>
            <w:tcW w:w="2884" w:type="dxa"/>
          </w:tcPr>
          <w:p w14:paraId="7B7A60CF" w14:textId="77777777" w:rsidR="004B0C37" w:rsidRPr="007E0B31" w:rsidRDefault="004B0C37" w:rsidP="004B0C37">
            <w:pPr>
              <w:pStyle w:val="Arial11Bold"/>
              <w:rPr>
                <w:rFonts w:cs="Arial"/>
              </w:rPr>
            </w:pPr>
            <w:r w:rsidRPr="007E0B31">
              <w:rPr>
                <w:rFonts w:cs="Arial"/>
              </w:rPr>
              <w:t>Proposed Implementation Date</w:t>
            </w:r>
          </w:p>
        </w:tc>
        <w:tc>
          <w:tcPr>
            <w:tcW w:w="6634" w:type="dxa"/>
          </w:tcPr>
          <w:p w14:paraId="20E0D48B"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4B0C37" w:rsidRPr="007E0B31" w14:paraId="600FA7E2" w14:textId="77777777" w:rsidTr="00430791">
        <w:trPr>
          <w:cantSplit/>
        </w:trPr>
        <w:tc>
          <w:tcPr>
            <w:tcW w:w="2884" w:type="dxa"/>
          </w:tcPr>
          <w:p w14:paraId="2EF9FB68" w14:textId="57079F41" w:rsidR="004B0C37" w:rsidRPr="007E0B31" w:rsidRDefault="004B0C37" w:rsidP="004B0C37">
            <w:pPr>
              <w:pStyle w:val="Arial11Bold"/>
              <w:rPr>
                <w:rFonts w:cs="Arial"/>
              </w:rPr>
            </w:pPr>
            <w:r w:rsidRPr="00090EF5">
              <w:rPr>
                <w:rFonts w:eastAsia="Calibri" w:cs="Arial"/>
                <w:lang w:val="en-US"/>
              </w:rPr>
              <w:t>Proposer</w:t>
            </w:r>
          </w:p>
        </w:tc>
        <w:tc>
          <w:tcPr>
            <w:tcW w:w="6634" w:type="dxa"/>
          </w:tcPr>
          <w:p w14:paraId="472E8E23" w14:textId="5A7572BA" w:rsidR="004B0C37" w:rsidRPr="007E0B31" w:rsidRDefault="004B0C37" w:rsidP="004B0C37">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4B0C37" w:rsidRPr="007E0B31" w14:paraId="2FDD1EFD" w14:textId="77777777" w:rsidTr="00430791">
        <w:trPr>
          <w:cantSplit/>
        </w:trPr>
        <w:tc>
          <w:tcPr>
            <w:tcW w:w="2884" w:type="dxa"/>
          </w:tcPr>
          <w:p w14:paraId="6EC16416" w14:textId="77777777" w:rsidR="004B0C37" w:rsidRPr="007E0B31" w:rsidRDefault="004B0C37" w:rsidP="004B0C37">
            <w:pPr>
              <w:pStyle w:val="Arial11Bold"/>
              <w:rPr>
                <w:rFonts w:cs="Arial"/>
              </w:rPr>
            </w:pPr>
            <w:r w:rsidRPr="007E0B31">
              <w:rPr>
                <w:rFonts w:cs="Arial"/>
              </w:rPr>
              <w:t>Protection</w:t>
            </w:r>
          </w:p>
        </w:tc>
        <w:tc>
          <w:tcPr>
            <w:tcW w:w="6634" w:type="dxa"/>
          </w:tcPr>
          <w:p w14:paraId="0C2984ED" w14:textId="77777777" w:rsidR="004B0C37" w:rsidRPr="007E0B31" w:rsidRDefault="004B0C37" w:rsidP="004B0C37">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4B0C37" w:rsidRPr="007E0B31" w14:paraId="339E4B68" w14:textId="77777777" w:rsidTr="00430791">
        <w:trPr>
          <w:cantSplit/>
        </w:trPr>
        <w:tc>
          <w:tcPr>
            <w:tcW w:w="2884" w:type="dxa"/>
          </w:tcPr>
          <w:p w14:paraId="50FA8DCD" w14:textId="77777777" w:rsidR="004B0C37" w:rsidRPr="007E0B31" w:rsidRDefault="004B0C37" w:rsidP="004B0C37">
            <w:pPr>
              <w:pStyle w:val="Arial11Bold"/>
              <w:rPr>
                <w:rFonts w:cs="Arial"/>
              </w:rPr>
            </w:pPr>
            <w:r w:rsidRPr="007E0B31">
              <w:rPr>
                <w:rFonts w:cs="Arial"/>
              </w:rPr>
              <w:t>Protection Apparatus</w:t>
            </w:r>
          </w:p>
        </w:tc>
        <w:tc>
          <w:tcPr>
            <w:tcW w:w="6634" w:type="dxa"/>
          </w:tcPr>
          <w:p w14:paraId="371ECCA9" w14:textId="77777777" w:rsidR="004B0C37" w:rsidRPr="007E0B31" w:rsidRDefault="004B0C37" w:rsidP="004B0C37">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4B0C37" w:rsidRPr="007E0B31" w14:paraId="0D949FA8" w14:textId="77777777" w:rsidTr="00430791">
        <w:trPr>
          <w:cantSplit/>
        </w:trPr>
        <w:tc>
          <w:tcPr>
            <w:tcW w:w="2884" w:type="dxa"/>
          </w:tcPr>
          <w:p w14:paraId="5ABFB0B8" w14:textId="1B073C6D" w:rsidR="004B0C37" w:rsidRPr="007E0B31" w:rsidRDefault="004B0C37" w:rsidP="004B0C37">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4B0C37" w:rsidRPr="007E0B31" w:rsidRDefault="004B0C37" w:rsidP="004B0C37">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4B0C37" w:rsidRPr="007E0B31" w14:paraId="763F95A9" w14:textId="77777777" w:rsidTr="00430791">
        <w:trPr>
          <w:cantSplit/>
        </w:trPr>
        <w:tc>
          <w:tcPr>
            <w:tcW w:w="2884" w:type="dxa"/>
          </w:tcPr>
          <w:p w14:paraId="3489E2F3" w14:textId="4937B4CF" w:rsidR="004B0C37" w:rsidRPr="007E0B31" w:rsidRDefault="004B0C37" w:rsidP="004B0C37">
            <w:pPr>
              <w:pStyle w:val="Arial11Bold"/>
              <w:rPr>
                <w:rFonts w:cs="Arial"/>
              </w:rPr>
            </w:pPr>
            <w:r>
              <w:t>Pumped Storage Generating Unit</w:t>
            </w:r>
          </w:p>
        </w:tc>
        <w:tc>
          <w:tcPr>
            <w:tcW w:w="6634" w:type="dxa"/>
          </w:tcPr>
          <w:p w14:paraId="28D45EA5" w14:textId="78281C6F" w:rsidR="004B0C37" w:rsidRPr="007E0B31" w:rsidRDefault="004B0C37" w:rsidP="004B0C37">
            <w:pPr>
              <w:pStyle w:val="TableArial11"/>
              <w:rPr>
                <w:rFonts w:cs="Arial"/>
              </w:rPr>
            </w:pPr>
            <w:r>
              <w:t xml:space="preserve">A </w:t>
            </w:r>
            <w:r w:rsidRPr="00C67361">
              <w:rPr>
                <w:b/>
              </w:rPr>
              <w:t>Generating Unit</w:t>
            </w:r>
            <w:r>
              <w:t xml:space="preserve"> at a </w:t>
            </w:r>
            <w:r w:rsidRPr="00C67361">
              <w:rPr>
                <w:b/>
              </w:rPr>
              <w:t>Pumped Storage Plant</w:t>
            </w:r>
          </w:p>
        </w:tc>
      </w:tr>
      <w:tr w:rsidR="004B0C37" w:rsidRPr="007E0B31" w14:paraId="1F4EB396" w14:textId="77777777" w:rsidTr="00430791">
        <w:trPr>
          <w:cantSplit/>
        </w:trPr>
        <w:tc>
          <w:tcPr>
            <w:tcW w:w="2884" w:type="dxa"/>
          </w:tcPr>
          <w:p w14:paraId="19BDA263" w14:textId="77777777" w:rsidR="004B0C37" w:rsidRPr="007E0B31" w:rsidRDefault="004B0C37" w:rsidP="004B0C37">
            <w:pPr>
              <w:pStyle w:val="Arial11Bold"/>
              <w:rPr>
                <w:rFonts w:cs="Arial"/>
              </w:rPr>
            </w:pPr>
            <w:r w:rsidRPr="007E0B31">
              <w:rPr>
                <w:rFonts w:cs="Arial"/>
              </w:rPr>
              <w:t>Pumped Storage Generator</w:t>
            </w:r>
          </w:p>
        </w:tc>
        <w:tc>
          <w:tcPr>
            <w:tcW w:w="6634" w:type="dxa"/>
          </w:tcPr>
          <w:p w14:paraId="1B0B65D7" w14:textId="77777777" w:rsidR="004B0C37" w:rsidRPr="007E0B31" w:rsidRDefault="004B0C37" w:rsidP="004B0C37">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4B0C37" w:rsidRPr="007E0B31" w14:paraId="5C5DE0C2" w14:textId="77777777" w:rsidTr="00430791">
        <w:trPr>
          <w:cantSplit/>
        </w:trPr>
        <w:tc>
          <w:tcPr>
            <w:tcW w:w="2884" w:type="dxa"/>
          </w:tcPr>
          <w:p w14:paraId="294C4A19" w14:textId="77777777" w:rsidR="004B0C37" w:rsidRPr="007E0B31" w:rsidRDefault="004B0C37" w:rsidP="004B0C37">
            <w:pPr>
              <w:pStyle w:val="Arial11Bold"/>
              <w:rPr>
                <w:rFonts w:cs="Arial"/>
              </w:rPr>
            </w:pPr>
            <w:r w:rsidRPr="007E0B31">
              <w:rPr>
                <w:rFonts w:cs="Arial"/>
              </w:rPr>
              <w:t>Pumped Storage Plant</w:t>
            </w:r>
          </w:p>
        </w:tc>
        <w:tc>
          <w:tcPr>
            <w:tcW w:w="6634" w:type="dxa"/>
          </w:tcPr>
          <w:p w14:paraId="6EC37B4B" w14:textId="3205A98B" w:rsidR="004B0C37" w:rsidRPr="007E0B31" w:rsidRDefault="004B0C37" w:rsidP="004B0C37">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4B0C37" w:rsidRPr="007E0B31" w14:paraId="374B3C1B" w14:textId="77777777" w:rsidTr="00430791">
        <w:trPr>
          <w:cantSplit/>
        </w:trPr>
        <w:tc>
          <w:tcPr>
            <w:tcW w:w="2884" w:type="dxa"/>
          </w:tcPr>
          <w:p w14:paraId="18845DB4" w14:textId="77777777" w:rsidR="004B0C37" w:rsidRPr="007E0B31" w:rsidRDefault="004B0C37" w:rsidP="004B0C37">
            <w:pPr>
              <w:pStyle w:val="Arial11Bold"/>
              <w:rPr>
                <w:rFonts w:cs="Arial"/>
              </w:rPr>
            </w:pPr>
            <w:r w:rsidRPr="007E0B31">
              <w:rPr>
                <w:rFonts w:cs="Arial"/>
              </w:rPr>
              <w:t>Pumped Storage Unit</w:t>
            </w:r>
          </w:p>
        </w:tc>
        <w:tc>
          <w:tcPr>
            <w:tcW w:w="6634" w:type="dxa"/>
          </w:tcPr>
          <w:p w14:paraId="290B7319" w14:textId="7CE3B4C0"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4B0C37" w:rsidRPr="007E0B31" w14:paraId="449CBA4A" w14:textId="77777777" w:rsidTr="00430791">
        <w:trPr>
          <w:cantSplit/>
        </w:trPr>
        <w:tc>
          <w:tcPr>
            <w:tcW w:w="2884" w:type="dxa"/>
          </w:tcPr>
          <w:p w14:paraId="5C4DB039" w14:textId="77777777" w:rsidR="004B0C37" w:rsidRPr="007E0B31" w:rsidRDefault="004B0C37" w:rsidP="004B0C37">
            <w:pPr>
              <w:pStyle w:val="Arial11Bold"/>
              <w:rPr>
                <w:rFonts w:cs="Arial"/>
              </w:rPr>
            </w:pPr>
            <w:r w:rsidRPr="007E0B31">
              <w:rPr>
                <w:rFonts w:cs="Arial"/>
              </w:rPr>
              <w:t>Purchase Contracts</w:t>
            </w:r>
          </w:p>
        </w:tc>
        <w:tc>
          <w:tcPr>
            <w:tcW w:w="6634" w:type="dxa"/>
          </w:tcPr>
          <w:p w14:paraId="2B6E616F" w14:textId="77777777" w:rsidR="004B0C37" w:rsidRPr="007E0B31" w:rsidRDefault="004B0C37" w:rsidP="004B0C37">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4B0C37" w:rsidRPr="007E0B31" w14:paraId="169C7FAB" w14:textId="77777777" w:rsidTr="00430791">
        <w:trPr>
          <w:cantSplit/>
        </w:trPr>
        <w:tc>
          <w:tcPr>
            <w:tcW w:w="2884" w:type="dxa"/>
          </w:tcPr>
          <w:p w14:paraId="4BA36FFD"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4B0C37" w:rsidRPr="007E0B31" w:rsidRDefault="004B0C37" w:rsidP="004B0C37">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4B0C37" w:rsidRPr="007E0B31" w:rsidRDefault="004B0C37" w:rsidP="004B0C37">
            <w:pPr>
              <w:pStyle w:val="Level1Text"/>
              <w:tabs>
                <w:tab w:val="left" w:pos="0"/>
              </w:tabs>
              <w:ind w:left="0" w:firstLine="0"/>
              <w:rPr>
                <w:rFonts w:cs="Arial"/>
                <w:color w:val="auto"/>
              </w:rPr>
            </w:pPr>
          </w:p>
          <w:p w14:paraId="3CF8247C" w14:textId="77777777" w:rsidR="004B0C37" w:rsidRPr="007E0B31" w:rsidDel="00FD6436" w:rsidRDefault="004B0C37" w:rsidP="004B0C37">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4B0C37" w:rsidRPr="007E0B31" w14:paraId="7C2E6242" w14:textId="77777777" w:rsidTr="00430791">
        <w:trPr>
          <w:cantSplit/>
        </w:trPr>
        <w:tc>
          <w:tcPr>
            <w:tcW w:w="2884" w:type="dxa"/>
          </w:tcPr>
          <w:p w14:paraId="68D71726" w14:textId="238986E0" w:rsidR="004B0C37" w:rsidRPr="000B675D" w:rsidRDefault="004B0C37" w:rsidP="004B0C37">
            <w:pPr>
              <w:pStyle w:val="Level1Text"/>
              <w:tabs>
                <w:tab w:val="left" w:pos="0"/>
              </w:tabs>
              <w:ind w:left="0" w:firstLine="0"/>
              <w:rPr>
                <w:bCs/>
              </w:rPr>
            </w:pPr>
            <w:r w:rsidRPr="005C20E3">
              <w:rPr>
                <w:b/>
                <w:bCs/>
              </w:rPr>
              <w:lastRenderedPageBreak/>
              <w:t>Quick Resynchronisation Capability</w:t>
            </w:r>
          </w:p>
        </w:tc>
        <w:tc>
          <w:tcPr>
            <w:tcW w:w="6634" w:type="dxa"/>
          </w:tcPr>
          <w:p w14:paraId="1EA006B7" w14:textId="6C521691" w:rsidR="004B0C37" w:rsidRPr="000B675D" w:rsidRDefault="004B0C37" w:rsidP="004B0C37">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4B0C37" w:rsidRPr="007E0B31" w14:paraId="2E8D30AC" w14:textId="77777777" w:rsidTr="00430791">
        <w:trPr>
          <w:cantSplit/>
        </w:trPr>
        <w:tc>
          <w:tcPr>
            <w:tcW w:w="2884" w:type="dxa"/>
          </w:tcPr>
          <w:p w14:paraId="2AB6F035" w14:textId="5D123789" w:rsidR="004B0C37" w:rsidRPr="000B675D" w:rsidRDefault="004B0C37" w:rsidP="004B0C37">
            <w:pPr>
              <w:pStyle w:val="Level1Text"/>
              <w:tabs>
                <w:tab w:val="left" w:pos="0"/>
              </w:tabs>
              <w:ind w:left="0" w:firstLine="0"/>
              <w:rPr>
                <w:bCs/>
              </w:rPr>
            </w:pPr>
            <w:r w:rsidRPr="005C20E3">
              <w:rPr>
                <w:b/>
                <w:bCs/>
              </w:rPr>
              <w:t>Quick Resynchronisation Unit Test</w:t>
            </w:r>
          </w:p>
        </w:tc>
        <w:tc>
          <w:tcPr>
            <w:tcW w:w="6634" w:type="dxa"/>
          </w:tcPr>
          <w:p w14:paraId="4729ED9B" w14:textId="2438A912" w:rsidR="004B0C37" w:rsidRPr="000B675D" w:rsidRDefault="004B0C37" w:rsidP="004B0C37">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4B0C37" w:rsidRPr="007E0B31" w14:paraId="42E6F9C6" w14:textId="77777777" w:rsidTr="00430791">
        <w:trPr>
          <w:cantSplit/>
        </w:trPr>
        <w:tc>
          <w:tcPr>
            <w:tcW w:w="2884" w:type="dxa"/>
          </w:tcPr>
          <w:p w14:paraId="07A05229" w14:textId="77777777" w:rsidR="004B0C37" w:rsidRPr="007E0B31" w:rsidRDefault="004B0C37" w:rsidP="004B0C37">
            <w:pPr>
              <w:pStyle w:val="Arial11Bold"/>
              <w:rPr>
                <w:rFonts w:cs="Arial"/>
              </w:rPr>
            </w:pPr>
            <w:r w:rsidRPr="007E0B31">
              <w:rPr>
                <w:rFonts w:cs="Arial"/>
              </w:rPr>
              <w:t>Range CCGT Module</w:t>
            </w:r>
          </w:p>
        </w:tc>
        <w:tc>
          <w:tcPr>
            <w:tcW w:w="6634" w:type="dxa"/>
          </w:tcPr>
          <w:p w14:paraId="2C7C982E"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4B0C37" w:rsidRPr="007E0B31" w14:paraId="7556AD12" w14:textId="77777777" w:rsidTr="00430791">
        <w:trPr>
          <w:cantSplit/>
        </w:trPr>
        <w:tc>
          <w:tcPr>
            <w:tcW w:w="2884" w:type="dxa"/>
          </w:tcPr>
          <w:p w14:paraId="3208EB56" w14:textId="77777777" w:rsidR="004B0C37" w:rsidRPr="007E0B31" w:rsidRDefault="004B0C37" w:rsidP="004B0C37">
            <w:pPr>
              <w:pStyle w:val="Arial11Bold"/>
              <w:rPr>
                <w:rFonts w:cs="Arial"/>
              </w:rPr>
            </w:pPr>
            <w:r w:rsidRPr="007E0B31">
              <w:rPr>
                <w:rFonts w:cs="Arial"/>
              </w:rPr>
              <w:t>Rated Field Voltage</w:t>
            </w:r>
          </w:p>
        </w:tc>
        <w:tc>
          <w:tcPr>
            <w:tcW w:w="6634" w:type="dxa"/>
          </w:tcPr>
          <w:p w14:paraId="1B3903E2" w14:textId="26BE47F5" w:rsidR="004B0C37" w:rsidRPr="007E0B31" w:rsidRDefault="004B0C37" w:rsidP="004B0C37">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51D42A6E" w14:textId="77777777" w:rsidTr="00430791">
        <w:trPr>
          <w:cantSplit/>
        </w:trPr>
        <w:tc>
          <w:tcPr>
            <w:tcW w:w="2884" w:type="dxa"/>
          </w:tcPr>
          <w:p w14:paraId="193A7FAE" w14:textId="77777777" w:rsidR="004B0C37" w:rsidRPr="007E0B31" w:rsidRDefault="004B0C37" w:rsidP="004B0C37">
            <w:pPr>
              <w:pStyle w:val="Arial11Bold"/>
              <w:rPr>
                <w:rFonts w:cs="Arial"/>
              </w:rPr>
            </w:pPr>
            <w:r w:rsidRPr="007E0B31">
              <w:rPr>
                <w:rFonts w:cs="Arial"/>
              </w:rPr>
              <w:t>Rated MW</w:t>
            </w:r>
          </w:p>
        </w:tc>
        <w:tc>
          <w:tcPr>
            <w:tcW w:w="6634" w:type="dxa"/>
          </w:tcPr>
          <w:p w14:paraId="7440FEAA" w14:textId="5AE0AD7F" w:rsidR="004B0C37" w:rsidRPr="007E0B31" w:rsidRDefault="004B0C37" w:rsidP="004B0C37">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4B0C37" w:rsidRDefault="004B0C37" w:rsidP="004B0C37">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4B0C37" w:rsidRDefault="004B0C37" w:rsidP="004B0C37">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4B0C37" w:rsidRDefault="004B0C37" w:rsidP="004B0C37">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4B0C37" w:rsidRPr="007E0B31" w:rsidRDefault="004B0C37" w:rsidP="004B0C37">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4B0C37" w:rsidRPr="007E0B31" w14:paraId="273F78B3" w14:textId="77777777" w:rsidTr="00430791">
        <w:trPr>
          <w:cantSplit/>
        </w:trPr>
        <w:tc>
          <w:tcPr>
            <w:tcW w:w="2884" w:type="dxa"/>
          </w:tcPr>
          <w:p w14:paraId="536CA4E9" w14:textId="77777777" w:rsidR="004B0C37" w:rsidRPr="007E0B31" w:rsidRDefault="004B0C37" w:rsidP="004B0C37">
            <w:pPr>
              <w:pStyle w:val="Arial11Bold"/>
              <w:rPr>
                <w:rFonts w:cs="Arial"/>
              </w:rPr>
            </w:pPr>
            <w:r w:rsidRPr="007E0B31">
              <w:rPr>
                <w:rFonts w:cs="Arial"/>
              </w:rPr>
              <w:t>Reactive Despatch Instruction</w:t>
            </w:r>
          </w:p>
        </w:tc>
        <w:tc>
          <w:tcPr>
            <w:tcW w:w="6634" w:type="dxa"/>
          </w:tcPr>
          <w:p w14:paraId="09FF6E84"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109CC66C" w14:textId="77777777" w:rsidTr="00430791">
        <w:trPr>
          <w:cantSplit/>
        </w:trPr>
        <w:tc>
          <w:tcPr>
            <w:tcW w:w="2884" w:type="dxa"/>
          </w:tcPr>
          <w:p w14:paraId="49062E17" w14:textId="77777777" w:rsidR="004B0C37" w:rsidRPr="007E0B31" w:rsidRDefault="004B0C37" w:rsidP="004B0C37">
            <w:pPr>
              <w:pStyle w:val="Arial11Bold"/>
              <w:rPr>
                <w:rFonts w:cs="Arial"/>
              </w:rPr>
            </w:pPr>
            <w:r w:rsidRPr="007E0B31">
              <w:rPr>
                <w:rFonts w:cs="Arial"/>
              </w:rPr>
              <w:lastRenderedPageBreak/>
              <w:t>Reactive Despatch Network Restriction</w:t>
            </w:r>
          </w:p>
        </w:tc>
        <w:tc>
          <w:tcPr>
            <w:tcW w:w="6634" w:type="dxa"/>
          </w:tcPr>
          <w:p w14:paraId="0D22F1A4" w14:textId="6CDB39AC" w:rsidR="004B0C37" w:rsidRPr="007E0B31" w:rsidRDefault="004B0C37" w:rsidP="004B0C37">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4B0C37" w:rsidRPr="0079139F" w14:paraId="41F1D243" w14:textId="77777777" w:rsidTr="00430791">
        <w:trPr>
          <w:cantSplit/>
        </w:trPr>
        <w:tc>
          <w:tcPr>
            <w:tcW w:w="2884" w:type="dxa"/>
          </w:tcPr>
          <w:p w14:paraId="09E990EB" w14:textId="53E66CB7" w:rsidR="004B0C37" w:rsidRPr="0079139F" w:rsidRDefault="004B0C37" w:rsidP="004B0C37">
            <w:pPr>
              <w:pStyle w:val="Arial11Bold"/>
              <w:rPr>
                <w:rFonts w:cs="Arial"/>
              </w:rPr>
            </w:pPr>
            <w:r>
              <w:rPr>
                <w:rFonts w:cs="Arial"/>
              </w:rPr>
              <w:t>Reactive Despatch to Zero Mvar Network Restriction</w:t>
            </w:r>
          </w:p>
        </w:tc>
        <w:tc>
          <w:tcPr>
            <w:tcW w:w="6634" w:type="dxa"/>
          </w:tcPr>
          <w:p w14:paraId="606947BC" w14:textId="0AF66AB6" w:rsidR="004B0C37" w:rsidRPr="0079139F" w:rsidRDefault="004B0C37" w:rsidP="004B0C37">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4B0C37" w:rsidRPr="007E0B31" w14:paraId="46314AF8" w14:textId="77777777" w:rsidTr="00430791">
        <w:trPr>
          <w:cantSplit/>
        </w:trPr>
        <w:tc>
          <w:tcPr>
            <w:tcW w:w="2884" w:type="dxa"/>
          </w:tcPr>
          <w:p w14:paraId="6974C64B" w14:textId="77777777" w:rsidR="004B0C37" w:rsidRPr="007E0B31" w:rsidRDefault="004B0C37" w:rsidP="004B0C37">
            <w:pPr>
              <w:pStyle w:val="Arial11Bold"/>
              <w:rPr>
                <w:rFonts w:cs="Arial"/>
              </w:rPr>
            </w:pPr>
            <w:r w:rsidRPr="007E0B31">
              <w:rPr>
                <w:rFonts w:cs="Arial"/>
              </w:rPr>
              <w:t>Reactive Energy</w:t>
            </w:r>
          </w:p>
        </w:tc>
        <w:tc>
          <w:tcPr>
            <w:tcW w:w="6634" w:type="dxa"/>
          </w:tcPr>
          <w:p w14:paraId="3FE819C4" w14:textId="77777777" w:rsidR="004B0C37" w:rsidRPr="007E0B31" w:rsidRDefault="004B0C37" w:rsidP="004B0C37">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4B0C37" w:rsidRPr="007E0B31" w14:paraId="4C6A9206" w14:textId="77777777" w:rsidTr="00430791">
        <w:trPr>
          <w:cantSplit/>
        </w:trPr>
        <w:tc>
          <w:tcPr>
            <w:tcW w:w="2884" w:type="dxa"/>
          </w:tcPr>
          <w:p w14:paraId="6C15F2F8" w14:textId="77777777" w:rsidR="004B0C37" w:rsidRPr="007E0B31" w:rsidRDefault="004B0C37" w:rsidP="004B0C37">
            <w:pPr>
              <w:pStyle w:val="Arial11Bold"/>
              <w:rPr>
                <w:rFonts w:cs="Arial"/>
              </w:rPr>
            </w:pPr>
            <w:r w:rsidRPr="007E0B31">
              <w:rPr>
                <w:rFonts w:cs="Arial"/>
              </w:rPr>
              <w:t>Reactive Power</w:t>
            </w:r>
          </w:p>
        </w:tc>
        <w:tc>
          <w:tcPr>
            <w:tcW w:w="6634" w:type="dxa"/>
          </w:tcPr>
          <w:p w14:paraId="2116FCFF" w14:textId="77777777" w:rsidR="004B0C37" w:rsidRPr="007E0B31" w:rsidRDefault="004B0C37" w:rsidP="004B0C37">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4B0C37" w:rsidRPr="007E0B31" w:rsidRDefault="004B0C37" w:rsidP="004B0C37">
            <w:pPr>
              <w:pStyle w:val="TableArial11"/>
              <w:rPr>
                <w:rFonts w:cs="Arial"/>
              </w:rPr>
            </w:pPr>
            <w:r w:rsidRPr="007E0B31">
              <w:rPr>
                <w:rFonts w:cs="Arial"/>
              </w:rPr>
              <w:t>1000 VAr = 1 kVAr</w:t>
            </w:r>
          </w:p>
          <w:p w14:paraId="0418F48E" w14:textId="31407A1D" w:rsidR="004B0C37" w:rsidRPr="007E0B31" w:rsidRDefault="004B0C37" w:rsidP="004B0C37">
            <w:pPr>
              <w:pStyle w:val="TableArial11"/>
              <w:rPr>
                <w:rFonts w:cs="Arial"/>
              </w:rPr>
            </w:pPr>
            <w:r w:rsidRPr="007E0B31">
              <w:rPr>
                <w:rFonts w:cs="Arial"/>
              </w:rPr>
              <w:t xml:space="preserve">1000 kVAr = 1 </w:t>
            </w:r>
            <w:r w:rsidRPr="0079139F">
              <w:rPr>
                <w:rFonts w:cs="Arial"/>
              </w:rPr>
              <w:t>MVAr</w:t>
            </w:r>
          </w:p>
        </w:tc>
      </w:tr>
      <w:tr w:rsidR="004B0C37" w:rsidRPr="007E0B31" w14:paraId="3CD853A2" w14:textId="77777777" w:rsidTr="00430791">
        <w:trPr>
          <w:cantSplit/>
        </w:trPr>
        <w:tc>
          <w:tcPr>
            <w:tcW w:w="2884" w:type="dxa"/>
          </w:tcPr>
          <w:p w14:paraId="2F70D0FD" w14:textId="77777777" w:rsidR="004B0C37" w:rsidRPr="007E0B31" w:rsidRDefault="004B0C37" w:rsidP="004B0C37">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4B0C37" w:rsidRPr="007E0B31" w:rsidRDefault="004B0C37" w:rsidP="004B0C37">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4B0C37" w:rsidRPr="007E0B31" w14:paraId="0FE2CCF3" w14:textId="77777777" w:rsidTr="00430791">
        <w:trPr>
          <w:cantSplit/>
        </w:trPr>
        <w:tc>
          <w:tcPr>
            <w:tcW w:w="2884" w:type="dxa"/>
          </w:tcPr>
          <w:p w14:paraId="4CA01335" w14:textId="11F1E4DD" w:rsidR="004B0C37" w:rsidRPr="007E0B31" w:rsidRDefault="004B0C37" w:rsidP="004B0C37">
            <w:pPr>
              <w:pStyle w:val="Arial11Bold"/>
              <w:rPr>
                <w:rFonts w:cs="Arial"/>
              </w:rPr>
            </w:pPr>
            <w:r>
              <w:t>Regenerative Braking</w:t>
            </w:r>
          </w:p>
        </w:tc>
        <w:tc>
          <w:tcPr>
            <w:tcW w:w="6634" w:type="dxa"/>
          </w:tcPr>
          <w:p w14:paraId="340DC8F2" w14:textId="18ACDBC8" w:rsidR="004B0C37" w:rsidRPr="007E0B31" w:rsidRDefault="004B0C37" w:rsidP="004B0C37">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4B0C37" w:rsidRPr="007E0B31" w14:paraId="02810D1E" w14:textId="77777777" w:rsidTr="00430791">
        <w:trPr>
          <w:cantSplit/>
        </w:trPr>
        <w:tc>
          <w:tcPr>
            <w:tcW w:w="2884" w:type="dxa"/>
          </w:tcPr>
          <w:p w14:paraId="520D388E" w14:textId="77777777" w:rsidR="004B0C37" w:rsidRPr="007E0B31" w:rsidRDefault="004B0C37" w:rsidP="004B0C37">
            <w:pPr>
              <w:pStyle w:val="Arial11Bold"/>
              <w:rPr>
                <w:rFonts w:cs="Arial"/>
              </w:rPr>
            </w:pPr>
            <w:r w:rsidRPr="007E0B31">
              <w:rPr>
                <w:rFonts w:cs="Arial"/>
              </w:rPr>
              <w:lastRenderedPageBreak/>
              <w:t>Registered Capacity</w:t>
            </w:r>
          </w:p>
        </w:tc>
        <w:tc>
          <w:tcPr>
            <w:tcW w:w="6634" w:type="dxa"/>
          </w:tcPr>
          <w:p w14:paraId="603F7D1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4B0C37" w:rsidRDefault="004B0C37" w:rsidP="004B0C37">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4B0C37" w:rsidRPr="007E0B31" w:rsidRDefault="004B0C37" w:rsidP="004B0C37">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4B0C37" w:rsidRPr="007E0B31" w14:paraId="28E3B2E3" w14:textId="77777777" w:rsidTr="00430791">
        <w:trPr>
          <w:cantSplit/>
        </w:trPr>
        <w:tc>
          <w:tcPr>
            <w:tcW w:w="2884" w:type="dxa"/>
          </w:tcPr>
          <w:p w14:paraId="2BE0DBDE" w14:textId="77777777" w:rsidR="004B0C37" w:rsidRPr="007E0B31" w:rsidRDefault="004B0C37" w:rsidP="004B0C37">
            <w:pPr>
              <w:pStyle w:val="Arial11Bold"/>
              <w:rPr>
                <w:rFonts w:cs="Arial"/>
              </w:rPr>
            </w:pPr>
            <w:r w:rsidRPr="007E0B31">
              <w:rPr>
                <w:rFonts w:cs="Arial"/>
              </w:rPr>
              <w:lastRenderedPageBreak/>
              <w:t>Registered Data</w:t>
            </w:r>
          </w:p>
        </w:tc>
        <w:tc>
          <w:tcPr>
            <w:tcW w:w="6634" w:type="dxa"/>
          </w:tcPr>
          <w:p w14:paraId="6C5F8E51"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4B0C37" w:rsidRPr="007E0B31" w14:paraId="6D4F3B34" w14:textId="77777777" w:rsidTr="00430791">
        <w:trPr>
          <w:cantSplit/>
        </w:trPr>
        <w:tc>
          <w:tcPr>
            <w:tcW w:w="2884" w:type="dxa"/>
          </w:tcPr>
          <w:p w14:paraId="425272E0" w14:textId="77777777" w:rsidR="004B0C37" w:rsidRPr="007E0B31" w:rsidRDefault="004B0C37" w:rsidP="004B0C37">
            <w:pPr>
              <w:pStyle w:val="Arial11Bold"/>
              <w:rPr>
                <w:rFonts w:cs="Arial"/>
              </w:rPr>
            </w:pPr>
            <w:r w:rsidRPr="007E0B31">
              <w:rPr>
                <w:rFonts w:cs="Arial"/>
              </w:rPr>
              <w:t>Registered Import Capability</w:t>
            </w:r>
          </w:p>
        </w:tc>
        <w:tc>
          <w:tcPr>
            <w:tcW w:w="6634" w:type="dxa"/>
          </w:tcPr>
          <w:p w14:paraId="700DCEFE" w14:textId="77777777" w:rsidR="004B0C37" w:rsidRPr="007E0B31" w:rsidRDefault="004B0C37" w:rsidP="004B0C37">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4B0C37" w:rsidRDefault="004B0C37" w:rsidP="004B0C37">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4B0C37" w:rsidRPr="007E0B31" w:rsidRDefault="004B0C37" w:rsidP="004B0C37">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4B0C37" w:rsidRPr="007E0B31" w14:paraId="2F4B1BA2" w14:textId="77777777" w:rsidTr="00430791">
        <w:trPr>
          <w:cantSplit/>
        </w:trPr>
        <w:tc>
          <w:tcPr>
            <w:tcW w:w="2884" w:type="dxa"/>
          </w:tcPr>
          <w:p w14:paraId="139F3CB8" w14:textId="77777777" w:rsidR="004B0C37" w:rsidRPr="007E0B31" w:rsidRDefault="004B0C37" w:rsidP="004B0C37">
            <w:pPr>
              <w:pStyle w:val="Arial11Bold"/>
              <w:rPr>
                <w:rFonts w:cs="Arial"/>
              </w:rPr>
            </w:pPr>
            <w:r w:rsidRPr="007E0B31">
              <w:rPr>
                <w:rFonts w:cs="Arial"/>
              </w:rPr>
              <w:t>Regulations</w:t>
            </w:r>
          </w:p>
        </w:tc>
        <w:tc>
          <w:tcPr>
            <w:tcW w:w="6634" w:type="dxa"/>
          </w:tcPr>
          <w:p w14:paraId="5EE91803" w14:textId="77777777" w:rsidR="004B0C37" w:rsidRPr="007E0B31" w:rsidRDefault="004B0C37" w:rsidP="004B0C37">
            <w:pPr>
              <w:pStyle w:val="TableArial11"/>
              <w:rPr>
                <w:rFonts w:cs="Arial"/>
              </w:rPr>
            </w:pPr>
            <w:r w:rsidRPr="007E0B31">
              <w:rPr>
                <w:rFonts w:cs="Arial"/>
              </w:rPr>
              <w:t>The Utilities Contracts Regulations 1996, as amended from time to time.</w:t>
            </w:r>
          </w:p>
        </w:tc>
      </w:tr>
      <w:tr w:rsidR="004B0C37" w:rsidRPr="00DE788D" w14:paraId="2B2A16BA" w14:textId="77777777" w:rsidTr="00430791">
        <w:trPr>
          <w:cantSplit/>
        </w:trPr>
        <w:tc>
          <w:tcPr>
            <w:tcW w:w="2884" w:type="dxa"/>
          </w:tcPr>
          <w:p w14:paraId="07E0207E" w14:textId="00F1704F" w:rsidR="004B0C37" w:rsidRPr="00845BD2" w:rsidRDefault="004B0C37" w:rsidP="004B0C37">
            <w:pPr>
              <w:pStyle w:val="Arial11Bold"/>
              <w:rPr>
                <w:rFonts w:cs="Arial"/>
              </w:rPr>
            </w:pPr>
            <w:r w:rsidRPr="00845BD2">
              <w:rPr>
                <w:rFonts w:cs="Arial"/>
                <w:snapToGrid/>
                <w:lang w:val="x-none" w:eastAsia="en-GB"/>
              </w:rPr>
              <w:t>Regulated Sections</w:t>
            </w:r>
          </w:p>
        </w:tc>
        <w:tc>
          <w:tcPr>
            <w:tcW w:w="6634" w:type="dxa"/>
          </w:tcPr>
          <w:p w14:paraId="198AE7F5" w14:textId="77777777" w:rsidR="004B0C37" w:rsidRPr="00845BD2" w:rsidRDefault="004B0C37" w:rsidP="004B0C37">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4B0C37" w:rsidRPr="00845BD2" w:rsidRDefault="004B0C37" w:rsidP="004B0C37">
            <w:pPr>
              <w:widowControl/>
              <w:autoSpaceDE w:val="0"/>
              <w:autoSpaceDN w:val="0"/>
              <w:adjustRightInd w:val="0"/>
              <w:snapToGrid w:val="0"/>
              <w:rPr>
                <w:rFonts w:cs="Arial"/>
              </w:rPr>
            </w:pPr>
          </w:p>
        </w:tc>
      </w:tr>
      <w:tr w:rsidR="004B0C37" w:rsidRPr="00DE788D" w14:paraId="7DFB31AF" w14:textId="77777777" w:rsidTr="00430791">
        <w:trPr>
          <w:cantSplit/>
        </w:trPr>
        <w:tc>
          <w:tcPr>
            <w:tcW w:w="2884" w:type="dxa"/>
          </w:tcPr>
          <w:p w14:paraId="6F6FE8F2" w14:textId="77777777" w:rsidR="004B0C37" w:rsidRPr="00DE788D" w:rsidRDefault="004B0C37" w:rsidP="004B0C37">
            <w:pPr>
              <w:pStyle w:val="Arial11Bold"/>
              <w:rPr>
                <w:rFonts w:cs="Arial"/>
              </w:rPr>
            </w:pPr>
            <w:r w:rsidRPr="00DE788D">
              <w:rPr>
                <w:rFonts w:cs="Arial"/>
              </w:rPr>
              <w:t>Reheater Time Constant</w:t>
            </w:r>
          </w:p>
        </w:tc>
        <w:tc>
          <w:tcPr>
            <w:tcW w:w="6634" w:type="dxa"/>
          </w:tcPr>
          <w:p w14:paraId="3348769D" w14:textId="77777777" w:rsidR="004B0C37" w:rsidRPr="00DE788D" w:rsidRDefault="004B0C37" w:rsidP="004B0C37">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4B0C37" w:rsidRPr="007E0B31" w14:paraId="23631208" w14:textId="77777777" w:rsidTr="00430791">
        <w:trPr>
          <w:cantSplit/>
        </w:trPr>
        <w:tc>
          <w:tcPr>
            <w:tcW w:w="2884" w:type="dxa"/>
          </w:tcPr>
          <w:p w14:paraId="28ADFFCF" w14:textId="77777777" w:rsidR="004B0C37" w:rsidRPr="007E0B31" w:rsidRDefault="004B0C37" w:rsidP="004B0C37">
            <w:pPr>
              <w:pStyle w:val="Arial11Bold"/>
              <w:rPr>
                <w:rFonts w:cs="Arial"/>
              </w:rPr>
            </w:pPr>
            <w:r w:rsidRPr="007E0B31">
              <w:rPr>
                <w:rFonts w:cs="Arial"/>
              </w:rPr>
              <w:t>Rejected Grid Code Modification Proposal</w:t>
            </w:r>
          </w:p>
        </w:tc>
        <w:tc>
          <w:tcPr>
            <w:tcW w:w="6634" w:type="dxa"/>
          </w:tcPr>
          <w:p w14:paraId="363B7E25" w14:textId="0CABE5AF" w:rsidR="004B0C37" w:rsidRPr="007E0B31" w:rsidRDefault="004B0C37" w:rsidP="004B0C37">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4B0C37" w:rsidRPr="007E0B31" w14:paraId="35CFBFAD" w14:textId="77777777" w:rsidTr="00430791">
        <w:trPr>
          <w:cantSplit/>
        </w:trPr>
        <w:tc>
          <w:tcPr>
            <w:tcW w:w="2884" w:type="dxa"/>
          </w:tcPr>
          <w:p w14:paraId="2AB7866A" w14:textId="77777777" w:rsidR="004B0C37" w:rsidRPr="007E0B31" w:rsidRDefault="004B0C37" w:rsidP="004B0C37">
            <w:pPr>
              <w:pStyle w:val="Arial11Bold"/>
              <w:rPr>
                <w:rFonts w:cs="Arial"/>
              </w:rPr>
            </w:pPr>
            <w:r w:rsidRPr="007E0B31">
              <w:rPr>
                <w:rFonts w:cs="Arial"/>
              </w:rPr>
              <w:t>Related Person</w:t>
            </w:r>
          </w:p>
        </w:tc>
        <w:tc>
          <w:tcPr>
            <w:tcW w:w="6634" w:type="dxa"/>
          </w:tcPr>
          <w:p w14:paraId="5DAC4B40" w14:textId="088FFBC5" w:rsidR="004B0C37" w:rsidRPr="007E0B31" w:rsidRDefault="004B0C37" w:rsidP="004B0C37">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4B0C37" w:rsidRPr="007E0B31" w14:paraId="09C3CE4E" w14:textId="77777777" w:rsidTr="00430791">
        <w:trPr>
          <w:cantSplit/>
        </w:trPr>
        <w:tc>
          <w:tcPr>
            <w:tcW w:w="2884" w:type="dxa"/>
          </w:tcPr>
          <w:p w14:paraId="7DF91920" w14:textId="77777777" w:rsidR="004B0C37" w:rsidRPr="007E0B31" w:rsidRDefault="004B0C37" w:rsidP="004B0C37">
            <w:pPr>
              <w:pStyle w:val="Arial11Bold"/>
              <w:rPr>
                <w:rFonts w:cs="Arial"/>
              </w:rPr>
            </w:pPr>
            <w:r w:rsidRPr="007E0B31">
              <w:rPr>
                <w:rFonts w:cs="Arial"/>
              </w:rPr>
              <w:t>Relevant E&amp;W Transmission Licensee</w:t>
            </w:r>
          </w:p>
        </w:tc>
        <w:tc>
          <w:tcPr>
            <w:tcW w:w="6634" w:type="dxa"/>
          </w:tcPr>
          <w:p w14:paraId="5845D330" w14:textId="36DF6C01" w:rsidR="004B0C37" w:rsidRPr="007E0B31" w:rsidRDefault="004B0C37" w:rsidP="004B0C37">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4B0C37" w:rsidRPr="007E0B31" w14:paraId="00495AD3" w14:textId="77777777" w:rsidTr="00430791">
        <w:trPr>
          <w:cantSplit/>
        </w:trPr>
        <w:tc>
          <w:tcPr>
            <w:tcW w:w="2884" w:type="dxa"/>
          </w:tcPr>
          <w:p w14:paraId="37CE2F19" w14:textId="77777777" w:rsidR="004B0C37" w:rsidRPr="007E0B31" w:rsidRDefault="004B0C37" w:rsidP="004B0C37">
            <w:pPr>
              <w:pStyle w:val="Arial11Bold"/>
              <w:rPr>
                <w:rFonts w:cs="Arial"/>
              </w:rPr>
            </w:pPr>
            <w:r w:rsidRPr="007E0B31">
              <w:rPr>
                <w:rFonts w:cs="Arial"/>
              </w:rPr>
              <w:t>Relevant Party</w:t>
            </w:r>
          </w:p>
        </w:tc>
        <w:tc>
          <w:tcPr>
            <w:tcW w:w="6634" w:type="dxa"/>
          </w:tcPr>
          <w:p w14:paraId="7BF1A4B9" w14:textId="77777777" w:rsidR="004B0C37" w:rsidRPr="007E0B31" w:rsidRDefault="004B0C37" w:rsidP="004B0C37">
            <w:pPr>
              <w:pStyle w:val="TableArial11"/>
              <w:rPr>
                <w:rFonts w:cs="Arial"/>
              </w:rPr>
            </w:pPr>
            <w:r w:rsidRPr="007E0B31">
              <w:rPr>
                <w:rFonts w:cs="Arial"/>
              </w:rPr>
              <w:t>Has the meaning given in GR15.10(a).</w:t>
            </w:r>
          </w:p>
        </w:tc>
      </w:tr>
      <w:tr w:rsidR="004B0C37" w:rsidRPr="007E0B31" w14:paraId="0089BD19" w14:textId="77777777" w:rsidTr="00430791">
        <w:trPr>
          <w:cantSplit/>
        </w:trPr>
        <w:tc>
          <w:tcPr>
            <w:tcW w:w="2884" w:type="dxa"/>
          </w:tcPr>
          <w:p w14:paraId="192E0FD2" w14:textId="77777777" w:rsidR="004B0C37" w:rsidRPr="007E0B31" w:rsidRDefault="004B0C37" w:rsidP="004B0C37">
            <w:pPr>
              <w:pStyle w:val="Arial11Bold"/>
              <w:rPr>
                <w:rFonts w:cs="Arial"/>
              </w:rPr>
            </w:pPr>
            <w:r w:rsidRPr="007E0B31">
              <w:rPr>
                <w:rFonts w:cs="Arial"/>
              </w:rPr>
              <w:lastRenderedPageBreak/>
              <w:t>Relevant Scottish Transmission Licensee</w:t>
            </w:r>
          </w:p>
        </w:tc>
        <w:tc>
          <w:tcPr>
            <w:tcW w:w="6634" w:type="dxa"/>
          </w:tcPr>
          <w:p w14:paraId="1721A37D" w14:textId="6B2C7D3B" w:rsidR="004B0C37" w:rsidRPr="007E0B31" w:rsidRDefault="004B0C37" w:rsidP="004B0C37">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4B0C37" w:rsidRPr="007E0B31" w14:paraId="1E25E753" w14:textId="77777777" w:rsidTr="00430791">
        <w:trPr>
          <w:cantSplit/>
        </w:trPr>
        <w:tc>
          <w:tcPr>
            <w:tcW w:w="2884" w:type="dxa"/>
          </w:tcPr>
          <w:p w14:paraId="3F282714" w14:textId="77777777" w:rsidR="004B0C37" w:rsidRPr="007E0B31" w:rsidRDefault="004B0C37" w:rsidP="004B0C37">
            <w:pPr>
              <w:pStyle w:val="Arial11Bold"/>
              <w:rPr>
                <w:rFonts w:cs="Arial"/>
              </w:rPr>
            </w:pPr>
            <w:r w:rsidRPr="007E0B31">
              <w:rPr>
                <w:rFonts w:cs="Arial"/>
              </w:rPr>
              <w:t>Relevant Transmission Licensee</w:t>
            </w:r>
          </w:p>
        </w:tc>
        <w:tc>
          <w:tcPr>
            <w:tcW w:w="6634" w:type="dxa"/>
          </w:tcPr>
          <w:p w14:paraId="027002BE" w14:textId="200291F1" w:rsidR="004B0C37" w:rsidRPr="007E0B31" w:rsidRDefault="004B0C37" w:rsidP="004B0C37">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4B0C37" w:rsidRPr="007E0B31" w14:paraId="2C38A6A1" w14:textId="77777777" w:rsidTr="00430791">
        <w:trPr>
          <w:cantSplit/>
        </w:trPr>
        <w:tc>
          <w:tcPr>
            <w:tcW w:w="2884" w:type="dxa"/>
          </w:tcPr>
          <w:p w14:paraId="2F282CC1" w14:textId="77777777" w:rsidR="004B0C37" w:rsidRPr="007E0B31" w:rsidRDefault="004B0C37" w:rsidP="004B0C37">
            <w:pPr>
              <w:pStyle w:val="Arial11Bold"/>
              <w:rPr>
                <w:rFonts w:cs="Arial"/>
              </w:rPr>
            </w:pPr>
            <w:r w:rsidRPr="007E0B31">
              <w:rPr>
                <w:rFonts w:cs="Arial"/>
              </w:rPr>
              <w:t>Relevant Unit</w:t>
            </w:r>
          </w:p>
        </w:tc>
        <w:tc>
          <w:tcPr>
            <w:tcW w:w="6634" w:type="dxa"/>
          </w:tcPr>
          <w:p w14:paraId="3349AB2D" w14:textId="77777777" w:rsidR="004B0C37" w:rsidRPr="007E0B31" w:rsidRDefault="004B0C37" w:rsidP="004B0C37">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4B0C37" w:rsidRPr="007E0B31" w14:paraId="661512B9" w14:textId="77777777" w:rsidTr="00430791">
        <w:trPr>
          <w:cantSplit/>
        </w:trPr>
        <w:tc>
          <w:tcPr>
            <w:tcW w:w="2884" w:type="dxa"/>
          </w:tcPr>
          <w:p w14:paraId="145D3AB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4B0C37" w:rsidRPr="007E0B31" w:rsidRDefault="004B0C37" w:rsidP="004B0C37">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4B0C37" w:rsidRPr="007E0B31" w14:paraId="0FC4184C" w14:textId="77777777" w:rsidTr="00430791">
        <w:trPr>
          <w:cantSplit/>
        </w:trPr>
        <w:tc>
          <w:tcPr>
            <w:tcW w:w="2884" w:type="dxa"/>
          </w:tcPr>
          <w:p w14:paraId="517C4056" w14:textId="77777777" w:rsidR="004B0C37" w:rsidRPr="007E0B31" w:rsidRDefault="004B0C37" w:rsidP="004B0C37">
            <w:pPr>
              <w:pStyle w:val="Arial11Bold"/>
              <w:rPr>
                <w:rFonts w:cs="Arial"/>
              </w:rPr>
            </w:pPr>
            <w:r w:rsidRPr="007E0B31">
              <w:rPr>
                <w:rFonts w:cs="Arial"/>
              </w:rPr>
              <w:t>Remote Transmission Assets</w:t>
            </w:r>
          </w:p>
        </w:tc>
        <w:tc>
          <w:tcPr>
            <w:tcW w:w="6634" w:type="dxa"/>
          </w:tcPr>
          <w:p w14:paraId="26BD0A1F" w14:textId="402ED181" w:rsidR="004B0C37" w:rsidRPr="007E0B31" w:rsidRDefault="004B0C37" w:rsidP="004B0C37">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4B0C37" w:rsidRPr="007E0B31" w:rsidRDefault="004B0C37" w:rsidP="004B0C37">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4B0C37" w:rsidRPr="007E0B31" w14:paraId="4A5E7BA6" w14:textId="77777777" w:rsidTr="00430791">
        <w:trPr>
          <w:cantSplit/>
        </w:trPr>
        <w:tc>
          <w:tcPr>
            <w:tcW w:w="2884" w:type="dxa"/>
          </w:tcPr>
          <w:p w14:paraId="57C0BDFF" w14:textId="339174F7" w:rsidR="004B0C37" w:rsidRPr="007E0B31" w:rsidRDefault="004B0C37" w:rsidP="004B0C37">
            <w:pPr>
              <w:pStyle w:val="Arial11Bold"/>
              <w:rPr>
                <w:rFonts w:cs="Arial"/>
              </w:rPr>
            </w:pPr>
            <w:r>
              <w:rPr>
                <w:rFonts w:cs="Arial"/>
              </w:rPr>
              <w:t>Replacement Reserves (RR)</w:t>
            </w:r>
          </w:p>
        </w:tc>
        <w:tc>
          <w:tcPr>
            <w:tcW w:w="6634" w:type="dxa"/>
          </w:tcPr>
          <w:p w14:paraId="1845D73A" w14:textId="2F61E8A5" w:rsidR="004B0C37" w:rsidRPr="007E0B31" w:rsidRDefault="004B0C37" w:rsidP="004B0C37">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4B0C37" w:rsidRPr="007E0B31" w14:paraId="3E793E1A" w14:textId="77777777" w:rsidTr="00430791">
        <w:trPr>
          <w:cantSplit/>
        </w:trPr>
        <w:tc>
          <w:tcPr>
            <w:tcW w:w="2884" w:type="dxa"/>
          </w:tcPr>
          <w:p w14:paraId="70E4C232" w14:textId="77777777" w:rsidR="004B0C37" w:rsidRPr="007E0B31" w:rsidRDefault="004B0C37" w:rsidP="004B0C37">
            <w:pPr>
              <w:pStyle w:val="Arial11Bold"/>
              <w:rPr>
                <w:rFonts w:cs="Arial"/>
              </w:rPr>
            </w:pPr>
            <w:r w:rsidRPr="007E0B31">
              <w:rPr>
                <w:rFonts w:cs="Arial"/>
              </w:rPr>
              <w:t>Requesting Safety Co-ordinator</w:t>
            </w:r>
          </w:p>
        </w:tc>
        <w:tc>
          <w:tcPr>
            <w:tcW w:w="6634" w:type="dxa"/>
          </w:tcPr>
          <w:p w14:paraId="12FAE6E9" w14:textId="77777777" w:rsidR="004B0C37" w:rsidRPr="007E0B31" w:rsidRDefault="004B0C37" w:rsidP="004B0C37">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4B0C37" w:rsidRPr="007E0B31" w14:paraId="221B80DF" w14:textId="77777777" w:rsidTr="00430791">
        <w:trPr>
          <w:cantSplit/>
        </w:trPr>
        <w:tc>
          <w:tcPr>
            <w:tcW w:w="2884" w:type="dxa"/>
          </w:tcPr>
          <w:p w14:paraId="4C5053E5" w14:textId="77777777" w:rsidR="004B0C37" w:rsidRPr="007E0B31" w:rsidRDefault="004B0C37" w:rsidP="004B0C37">
            <w:pPr>
              <w:pStyle w:val="Arial11Bold"/>
              <w:rPr>
                <w:rFonts w:cs="Arial"/>
              </w:rPr>
            </w:pPr>
            <w:r w:rsidRPr="007E0B31">
              <w:rPr>
                <w:rFonts w:cs="Arial"/>
              </w:rPr>
              <w:t>Responsible Engineer/ Operator</w:t>
            </w:r>
          </w:p>
        </w:tc>
        <w:tc>
          <w:tcPr>
            <w:tcW w:w="6634" w:type="dxa"/>
          </w:tcPr>
          <w:p w14:paraId="40AF59F9" w14:textId="77777777" w:rsidR="004B0C37" w:rsidRPr="007E0B31" w:rsidRDefault="004B0C37" w:rsidP="004B0C37">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4B0C37" w:rsidRPr="007E0B31" w14:paraId="43B07A92" w14:textId="77777777" w:rsidTr="00430791">
        <w:trPr>
          <w:cantSplit/>
        </w:trPr>
        <w:tc>
          <w:tcPr>
            <w:tcW w:w="2884" w:type="dxa"/>
          </w:tcPr>
          <w:p w14:paraId="142BB592" w14:textId="77777777" w:rsidR="004B0C37" w:rsidRPr="007E0B31" w:rsidRDefault="004B0C37" w:rsidP="004B0C37">
            <w:pPr>
              <w:pStyle w:val="Arial11Bold"/>
              <w:rPr>
                <w:rFonts w:cs="Arial"/>
              </w:rPr>
            </w:pPr>
            <w:r w:rsidRPr="007E0B31">
              <w:rPr>
                <w:rFonts w:cs="Arial"/>
              </w:rPr>
              <w:t>Responsible Manager</w:t>
            </w:r>
          </w:p>
        </w:tc>
        <w:tc>
          <w:tcPr>
            <w:tcW w:w="6634" w:type="dxa"/>
          </w:tcPr>
          <w:p w14:paraId="3D10AC58" w14:textId="010E800C" w:rsidR="004B0C37" w:rsidRPr="007E0B31" w:rsidRDefault="004B0C37" w:rsidP="004B0C37">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4B0C37" w:rsidRPr="007E0B31" w14:paraId="6833C556" w14:textId="77777777" w:rsidTr="00430791">
        <w:trPr>
          <w:cantSplit/>
        </w:trPr>
        <w:tc>
          <w:tcPr>
            <w:tcW w:w="2884" w:type="dxa"/>
          </w:tcPr>
          <w:p w14:paraId="78C5A95A" w14:textId="03432A01" w:rsidR="004B0C37" w:rsidRPr="007E0B31" w:rsidRDefault="004B0C37" w:rsidP="004B0C37">
            <w:pPr>
              <w:pStyle w:val="Arial11Bold"/>
              <w:rPr>
                <w:rFonts w:cs="Arial"/>
              </w:rPr>
            </w:pPr>
            <w:r>
              <w:rPr>
                <w:rFonts w:cs="Arial"/>
              </w:rPr>
              <w:t>Restoration Contractor</w:t>
            </w:r>
          </w:p>
        </w:tc>
        <w:tc>
          <w:tcPr>
            <w:tcW w:w="6634" w:type="dxa"/>
          </w:tcPr>
          <w:p w14:paraId="51FEE20C" w14:textId="73B0FBED" w:rsidR="004B0C37" w:rsidRPr="007E0B31" w:rsidRDefault="004B0C37" w:rsidP="004B0C37">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4B0C37" w:rsidRPr="007E0B31" w14:paraId="06F23606" w14:textId="77777777" w:rsidTr="00430791">
        <w:trPr>
          <w:cantSplit/>
        </w:trPr>
        <w:tc>
          <w:tcPr>
            <w:tcW w:w="2884" w:type="dxa"/>
          </w:tcPr>
          <w:p w14:paraId="40195733" w14:textId="7E5F900B" w:rsidR="004B0C37" w:rsidRPr="007E0B31" w:rsidRDefault="004B0C37" w:rsidP="004B0C37">
            <w:pPr>
              <w:pStyle w:val="Arial11Bold"/>
              <w:rPr>
                <w:rFonts w:cs="Arial"/>
              </w:rPr>
            </w:pPr>
            <w:r>
              <w:rPr>
                <w:rFonts w:cs="Arial"/>
              </w:rPr>
              <w:t>Restoration Plan</w:t>
            </w:r>
          </w:p>
        </w:tc>
        <w:tc>
          <w:tcPr>
            <w:tcW w:w="6634" w:type="dxa"/>
          </w:tcPr>
          <w:p w14:paraId="27330630" w14:textId="2932C2DD" w:rsidR="004B0C37" w:rsidRPr="007E0B31" w:rsidRDefault="004B0C37" w:rsidP="004B0C37">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4B0C37" w:rsidRPr="007E0B31" w14:paraId="359C52EC" w14:textId="77777777" w:rsidTr="00430791">
        <w:trPr>
          <w:cantSplit/>
        </w:trPr>
        <w:tc>
          <w:tcPr>
            <w:tcW w:w="2884" w:type="dxa"/>
          </w:tcPr>
          <w:p w14:paraId="600D70C7" w14:textId="2CA36F4C" w:rsidR="004B0C37" w:rsidRPr="007E0B31" w:rsidRDefault="004B0C37" w:rsidP="004B0C37">
            <w:pPr>
              <w:pStyle w:val="Arial11Bold"/>
              <w:rPr>
                <w:rFonts w:cs="Arial"/>
              </w:rPr>
            </w:pPr>
            <w:r w:rsidRPr="00C95F94">
              <w:rPr>
                <w:rFonts w:cs="Arial"/>
              </w:rPr>
              <w:t>Restoration Service Provider</w:t>
            </w:r>
          </w:p>
        </w:tc>
        <w:tc>
          <w:tcPr>
            <w:tcW w:w="6634" w:type="dxa"/>
          </w:tcPr>
          <w:p w14:paraId="7EAC5DED" w14:textId="41096B5E" w:rsidR="004B0C37" w:rsidRPr="00A87826" w:rsidRDefault="004B0C37" w:rsidP="004B0C37">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4B0C37" w:rsidRPr="007E0B31" w14:paraId="7A57EE5C" w14:textId="77777777" w:rsidTr="00430791">
        <w:trPr>
          <w:cantSplit/>
        </w:trPr>
        <w:tc>
          <w:tcPr>
            <w:tcW w:w="2884" w:type="dxa"/>
          </w:tcPr>
          <w:p w14:paraId="31F5E0E2" w14:textId="0C4C577D" w:rsidR="004B0C37" w:rsidRPr="007E0B31" w:rsidRDefault="004B0C37" w:rsidP="004B0C37">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4B0C37" w:rsidRPr="007E0B31" w:rsidRDefault="004B0C37" w:rsidP="004B0C37">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4B0C37" w:rsidRPr="007E0B31" w14:paraId="200F923B" w14:textId="77777777" w:rsidTr="00430791">
        <w:trPr>
          <w:cantSplit/>
        </w:trPr>
        <w:tc>
          <w:tcPr>
            <w:tcW w:w="2884" w:type="dxa"/>
          </w:tcPr>
          <w:p w14:paraId="645AFB45" w14:textId="77777777" w:rsidR="004B0C37" w:rsidRPr="007E0B31" w:rsidRDefault="004B0C37" w:rsidP="004B0C37">
            <w:pPr>
              <w:pStyle w:val="Arial11Bold"/>
              <w:rPr>
                <w:rFonts w:cs="Arial"/>
              </w:rPr>
            </w:pPr>
            <w:r w:rsidRPr="008B64D0">
              <w:rPr>
                <w:rFonts w:cs="Arial"/>
              </w:rPr>
              <w:lastRenderedPageBreak/>
              <w:t>Re-synchronisation</w:t>
            </w:r>
          </w:p>
        </w:tc>
        <w:tc>
          <w:tcPr>
            <w:tcW w:w="6634" w:type="dxa"/>
          </w:tcPr>
          <w:p w14:paraId="116663CE" w14:textId="77777777" w:rsidR="004B0C37" w:rsidRPr="007E0B31" w:rsidRDefault="004B0C37" w:rsidP="004B0C37">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4B0C37" w:rsidRPr="007E0B31" w14:paraId="5C8B475C" w14:textId="77777777" w:rsidTr="00430791">
        <w:trPr>
          <w:cantSplit/>
        </w:trPr>
        <w:tc>
          <w:tcPr>
            <w:tcW w:w="2884" w:type="dxa"/>
          </w:tcPr>
          <w:p w14:paraId="7A0A7098" w14:textId="399722FF" w:rsidR="004B0C37" w:rsidRPr="00A24C6C" w:rsidRDefault="004B0C37" w:rsidP="004B0C37">
            <w:pPr>
              <w:pStyle w:val="Arial11Bold"/>
              <w:rPr>
                <w:rFonts w:cs="Arial"/>
              </w:rPr>
            </w:pPr>
          </w:p>
        </w:tc>
        <w:tc>
          <w:tcPr>
            <w:tcW w:w="6634" w:type="dxa"/>
          </w:tcPr>
          <w:p w14:paraId="7D8E70D3" w14:textId="762661DB" w:rsidR="004B0C37" w:rsidRPr="00A24C6C" w:rsidRDefault="004B0C37" w:rsidP="004B0C37">
            <w:pPr>
              <w:pStyle w:val="TableArial11"/>
              <w:rPr>
                <w:rFonts w:cs="Arial"/>
              </w:rPr>
            </w:pPr>
          </w:p>
        </w:tc>
      </w:tr>
      <w:tr w:rsidR="004B0C37" w:rsidRPr="007E0B31" w14:paraId="6CA184A0" w14:textId="77777777" w:rsidTr="00430791">
        <w:trPr>
          <w:cantSplit/>
        </w:trPr>
        <w:tc>
          <w:tcPr>
            <w:tcW w:w="2884" w:type="dxa"/>
          </w:tcPr>
          <w:p w14:paraId="0F616CE0" w14:textId="68331982" w:rsidR="004B0C37" w:rsidRPr="007E0B31" w:rsidRDefault="004B0C37" w:rsidP="004B0C37">
            <w:pPr>
              <w:pStyle w:val="Arial11Bold"/>
              <w:rPr>
                <w:rFonts w:cs="Arial"/>
              </w:rPr>
            </w:pPr>
            <w:r>
              <w:rPr>
                <w:rFonts w:cs="Arial"/>
              </w:rPr>
              <w:t>RR Acceptance</w:t>
            </w:r>
          </w:p>
        </w:tc>
        <w:tc>
          <w:tcPr>
            <w:tcW w:w="6634" w:type="dxa"/>
          </w:tcPr>
          <w:p w14:paraId="279A7C5B" w14:textId="3CF00C6B" w:rsidR="004B0C37" w:rsidRPr="007E0B31" w:rsidRDefault="004B0C37" w:rsidP="004B0C37">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4B0C37" w:rsidRPr="007E0B31" w14:paraId="375C4E00" w14:textId="77777777" w:rsidTr="00430791">
        <w:trPr>
          <w:cantSplit/>
        </w:trPr>
        <w:tc>
          <w:tcPr>
            <w:tcW w:w="2884" w:type="dxa"/>
          </w:tcPr>
          <w:p w14:paraId="1EAC68C5" w14:textId="2FCFB406" w:rsidR="004B0C37" w:rsidRDefault="004B0C37" w:rsidP="004B0C37">
            <w:pPr>
              <w:pStyle w:val="Arial11Bold"/>
              <w:rPr>
                <w:rFonts w:cs="Arial"/>
              </w:rPr>
            </w:pPr>
            <w:r>
              <w:rPr>
                <w:rFonts w:cs="Arial"/>
              </w:rPr>
              <w:t>Restricted</w:t>
            </w:r>
          </w:p>
        </w:tc>
        <w:tc>
          <w:tcPr>
            <w:tcW w:w="6634" w:type="dxa"/>
          </w:tcPr>
          <w:p w14:paraId="573C1772" w14:textId="01CB4CF7" w:rsidR="004B0C37" w:rsidRPr="008D5BEE" w:rsidRDefault="004B0C37" w:rsidP="004B0C37">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4B0C37" w:rsidRPr="007E0B31" w14:paraId="43440108" w14:textId="77777777" w:rsidTr="00430791">
        <w:trPr>
          <w:cantSplit/>
        </w:trPr>
        <w:tc>
          <w:tcPr>
            <w:tcW w:w="2884" w:type="dxa"/>
          </w:tcPr>
          <w:p w14:paraId="2D0B4C2D" w14:textId="026534D0" w:rsidR="004B0C37" w:rsidRPr="000B7208" w:rsidRDefault="004B0C37" w:rsidP="004B0C37">
            <w:pPr>
              <w:pStyle w:val="Arial11Bold"/>
              <w:rPr>
                <w:rFonts w:cs="Arial"/>
              </w:rPr>
            </w:pPr>
            <w:r w:rsidRPr="002510FF">
              <w:rPr>
                <w:rFonts w:cs="Arial"/>
                <w:bCs/>
              </w:rPr>
              <w:t>ROCOF</w:t>
            </w:r>
          </w:p>
        </w:tc>
        <w:tc>
          <w:tcPr>
            <w:tcW w:w="6634" w:type="dxa"/>
          </w:tcPr>
          <w:p w14:paraId="257637B6" w14:textId="7FA7C548" w:rsidR="004B0C37" w:rsidRPr="000B7208" w:rsidRDefault="004B0C37" w:rsidP="004B0C37">
            <w:pPr>
              <w:pStyle w:val="TableArial11"/>
              <w:rPr>
                <w:rFonts w:cs="Arial"/>
                <w:b/>
              </w:rPr>
            </w:pPr>
            <w:r w:rsidRPr="002510FF">
              <w:rPr>
                <w:rFonts w:cs="Arial"/>
                <w:b/>
              </w:rPr>
              <w:t>Rate of Change of Frequency</w:t>
            </w:r>
          </w:p>
        </w:tc>
      </w:tr>
      <w:tr w:rsidR="004B0C37" w:rsidRPr="007E0B31" w14:paraId="724EBAD0" w14:textId="77777777" w:rsidTr="00430791">
        <w:trPr>
          <w:cantSplit/>
        </w:trPr>
        <w:tc>
          <w:tcPr>
            <w:tcW w:w="2884" w:type="dxa"/>
          </w:tcPr>
          <w:p w14:paraId="389CD79A" w14:textId="38EDBFB4" w:rsidR="004B0C37" w:rsidRDefault="004B0C37" w:rsidP="004B0C37">
            <w:pPr>
              <w:pStyle w:val="Arial11Bold"/>
              <w:rPr>
                <w:rFonts w:cs="Arial"/>
              </w:rPr>
            </w:pPr>
            <w:r>
              <w:rPr>
                <w:rFonts w:cs="Arial"/>
              </w:rPr>
              <w:t>RR Instruction</w:t>
            </w:r>
          </w:p>
        </w:tc>
        <w:tc>
          <w:tcPr>
            <w:tcW w:w="6634" w:type="dxa"/>
          </w:tcPr>
          <w:p w14:paraId="74080257" w14:textId="66AE87CD" w:rsidR="004B0C37" w:rsidRPr="008D5BEE" w:rsidRDefault="004B0C37" w:rsidP="004B0C37">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4B0C37" w:rsidRPr="007E0B31" w14:paraId="0F2AB24C" w14:textId="77777777" w:rsidTr="00430791">
        <w:trPr>
          <w:cantSplit/>
        </w:trPr>
        <w:tc>
          <w:tcPr>
            <w:tcW w:w="2884" w:type="dxa"/>
          </w:tcPr>
          <w:p w14:paraId="1069A459" w14:textId="77777777" w:rsidR="004B0C37" w:rsidRPr="007E0B31" w:rsidRDefault="004B0C37" w:rsidP="004B0C37">
            <w:pPr>
              <w:pStyle w:val="Arial11Bold"/>
              <w:rPr>
                <w:rFonts w:cs="Arial"/>
              </w:rPr>
            </w:pPr>
            <w:r w:rsidRPr="007E0B31">
              <w:rPr>
                <w:rFonts w:cs="Arial"/>
              </w:rPr>
              <w:t>Safety Co-ordinator</w:t>
            </w:r>
          </w:p>
        </w:tc>
        <w:tc>
          <w:tcPr>
            <w:tcW w:w="6634" w:type="dxa"/>
          </w:tcPr>
          <w:p w14:paraId="3FD2A5AD" w14:textId="77777777" w:rsidR="004B0C37" w:rsidRPr="007E0B31" w:rsidRDefault="004B0C37" w:rsidP="004B0C37">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4B0C37" w:rsidRPr="007E0B31" w14:paraId="3A1DC384" w14:textId="77777777" w:rsidTr="00430791">
        <w:trPr>
          <w:cantSplit/>
        </w:trPr>
        <w:tc>
          <w:tcPr>
            <w:tcW w:w="2884" w:type="dxa"/>
          </w:tcPr>
          <w:p w14:paraId="7406B5EB" w14:textId="77777777" w:rsidR="004B0C37" w:rsidRPr="007E0B31" w:rsidRDefault="004B0C37" w:rsidP="004B0C37">
            <w:pPr>
              <w:pStyle w:val="Arial11Bold"/>
              <w:rPr>
                <w:rFonts w:cs="Arial"/>
              </w:rPr>
            </w:pPr>
            <w:r w:rsidRPr="007E0B31">
              <w:rPr>
                <w:rFonts w:cs="Arial"/>
              </w:rPr>
              <w:t>Safety From The System</w:t>
            </w:r>
          </w:p>
        </w:tc>
        <w:tc>
          <w:tcPr>
            <w:tcW w:w="6634" w:type="dxa"/>
          </w:tcPr>
          <w:p w14:paraId="407DEDEF" w14:textId="77777777" w:rsidR="004B0C37" w:rsidRPr="007E0B31" w:rsidRDefault="004B0C37" w:rsidP="004B0C37">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4B0C37" w:rsidRPr="007E0B31" w14:paraId="70243D83" w14:textId="77777777" w:rsidTr="00430791">
        <w:trPr>
          <w:cantSplit/>
        </w:trPr>
        <w:tc>
          <w:tcPr>
            <w:tcW w:w="2884" w:type="dxa"/>
          </w:tcPr>
          <w:p w14:paraId="22E262B1" w14:textId="77777777" w:rsidR="004B0C37" w:rsidRPr="007E0B31" w:rsidRDefault="004B0C37" w:rsidP="004B0C37">
            <w:pPr>
              <w:pStyle w:val="Arial11Bold"/>
              <w:rPr>
                <w:rFonts w:cs="Arial"/>
              </w:rPr>
            </w:pPr>
            <w:r w:rsidRPr="007E0B31">
              <w:rPr>
                <w:rFonts w:cs="Arial"/>
              </w:rPr>
              <w:t xml:space="preserve">Safety Key </w:t>
            </w:r>
          </w:p>
        </w:tc>
        <w:tc>
          <w:tcPr>
            <w:tcW w:w="6634" w:type="dxa"/>
          </w:tcPr>
          <w:p w14:paraId="61F0DB91" w14:textId="77777777" w:rsidR="004B0C37" w:rsidRPr="007E0B31" w:rsidRDefault="004B0C37" w:rsidP="004B0C37">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4B0C37" w:rsidRPr="007E0B31" w14:paraId="30E0A369" w14:textId="77777777" w:rsidTr="00430791">
        <w:trPr>
          <w:cantSplit/>
        </w:trPr>
        <w:tc>
          <w:tcPr>
            <w:tcW w:w="2884" w:type="dxa"/>
          </w:tcPr>
          <w:p w14:paraId="3958C3C0" w14:textId="77777777" w:rsidR="004B0C37" w:rsidRPr="007E0B31" w:rsidRDefault="004B0C37" w:rsidP="004B0C37">
            <w:pPr>
              <w:pStyle w:val="Arial11Bold"/>
              <w:rPr>
                <w:rFonts w:cs="Arial"/>
              </w:rPr>
            </w:pPr>
            <w:r w:rsidRPr="007E0B31">
              <w:rPr>
                <w:rFonts w:cs="Arial"/>
              </w:rPr>
              <w:t>Safety Log</w:t>
            </w:r>
          </w:p>
        </w:tc>
        <w:tc>
          <w:tcPr>
            <w:tcW w:w="6634" w:type="dxa"/>
          </w:tcPr>
          <w:p w14:paraId="1D5A6BA7" w14:textId="77777777" w:rsidR="004B0C37" w:rsidRPr="007E0B31" w:rsidRDefault="004B0C37" w:rsidP="004B0C37">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4B0C37" w:rsidRPr="007E0B31" w14:paraId="7B8B0D19" w14:textId="77777777" w:rsidTr="00430791">
        <w:trPr>
          <w:cantSplit/>
        </w:trPr>
        <w:tc>
          <w:tcPr>
            <w:tcW w:w="2884" w:type="dxa"/>
          </w:tcPr>
          <w:p w14:paraId="34E9C066" w14:textId="77777777" w:rsidR="004B0C37" w:rsidRPr="007E0B31" w:rsidRDefault="004B0C37" w:rsidP="004B0C37">
            <w:pPr>
              <w:pStyle w:val="Arial11Bold"/>
              <w:rPr>
                <w:rFonts w:cs="Arial"/>
              </w:rPr>
            </w:pPr>
            <w:r w:rsidRPr="007E0B31">
              <w:rPr>
                <w:rFonts w:cs="Arial"/>
              </w:rPr>
              <w:t>Safety Precautions</w:t>
            </w:r>
          </w:p>
        </w:tc>
        <w:tc>
          <w:tcPr>
            <w:tcW w:w="6634" w:type="dxa"/>
          </w:tcPr>
          <w:p w14:paraId="0686C6F3" w14:textId="77777777" w:rsidR="004B0C37" w:rsidRPr="007E0B31" w:rsidRDefault="004B0C37" w:rsidP="004B0C37">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4B0C37" w:rsidRPr="007E0B31" w14:paraId="5883E205" w14:textId="77777777" w:rsidTr="00430791">
        <w:trPr>
          <w:cantSplit/>
        </w:trPr>
        <w:tc>
          <w:tcPr>
            <w:tcW w:w="2884" w:type="dxa"/>
          </w:tcPr>
          <w:p w14:paraId="20827A76" w14:textId="77777777" w:rsidR="004B0C37" w:rsidRPr="007E0B31" w:rsidRDefault="004B0C37" w:rsidP="004B0C37">
            <w:pPr>
              <w:pStyle w:val="Arial11Bold"/>
              <w:rPr>
                <w:rFonts w:cs="Arial"/>
              </w:rPr>
            </w:pPr>
            <w:r w:rsidRPr="007E0B31">
              <w:rPr>
                <w:rFonts w:cs="Arial"/>
              </w:rPr>
              <w:t>Safety Rules</w:t>
            </w:r>
          </w:p>
        </w:tc>
        <w:tc>
          <w:tcPr>
            <w:tcW w:w="6634" w:type="dxa"/>
          </w:tcPr>
          <w:p w14:paraId="48A0B671" w14:textId="174D5A7A" w:rsidR="004B0C37" w:rsidRPr="007E0B31" w:rsidRDefault="004B0C37" w:rsidP="004B0C37">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4B0C37" w:rsidRPr="007E0B31" w14:paraId="44AE80E0" w14:textId="77777777" w:rsidTr="00430791">
        <w:trPr>
          <w:cantSplit/>
        </w:trPr>
        <w:tc>
          <w:tcPr>
            <w:tcW w:w="2884" w:type="dxa"/>
          </w:tcPr>
          <w:p w14:paraId="5682B2E8" w14:textId="77777777" w:rsidR="004B0C37" w:rsidRPr="007E0B31" w:rsidRDefault="004B0C37" w:rsidP="004B0C37">
            <w:pPr>
              <w:pStyle w:val="Arial11Bold"/>
              <w:rPr>
                <w:rFonts w:cs="Arial"/>
              </w:rPr>
            </w:pPr>
            <w:r w:rsidRPr="007E0B31">
              <w:rPr>
                <w:rFonts w:cs="Arial"/>
              </w:rPr>
              <w:t>Scottish Offshore Transmission System</w:t>
            </w:r>
          </w:p>
        </w:tc>
        <w:tc>
          <w:tcPr>
            <w:tcW w:w="6634" w:type="dxa"/>
          </w:tcPr>
          <w:p w14:paraId="6F1646FE" w14:textId="77777777" w:rsidR="004B0C37" w:rsidRPr="007E0B31" w:rsidRDefault="004B0C37" w:rsidP="004B0C37">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4B0C37" w:rsidRPr="007E0B31" w14:paraId="4EC37483" w14:textId="77777777" w:rsidTr="00430791">
        <w:trPr>
          <w:cantSplit/>
        </w:trPr>
        <w:tc>
          <w:tcPr>
            <w:tcW w:w="2884" w:type="dxa"/>
          </w:tcPr>
          <w:p w14:paraId="7592DBED" w14:textId="77777777" w:rsidR="004B0C37" w:rsidRPr="007E0B31" w:rsidRDefault="004B0C37" w:rsidP="004B0C37">
            <w:pPr>
              <w:pStyle w:val="Arial11Bold"/>
              <w:rPr>
                <w:rFonts w:cs="Arial"/>
              </w:rPr>
            </w:pPr>
            <w:r w:rsidRPr="007E0B31">
              <w:rPr>
                <w:rFonts w:cs="Arial"/>
              </w:rPr>
              <w:t>Scottish Offshore Transmission Licensee</w:t>
            </w:r>
          </w:p>
        </w:tc>
        <w:tc>
          <w:tcPr>
            <w:tcW w:w="6634" w:type="dxa"/>
          </w:tcPr>
          <w:p w14:paraId="1E0C090A" w14:textId="77777777" w:rsidR="004B0C37" w:rsidRPr="007E0B31" w:rsidRDefault="004B0C37" w:rsidP="004B0C37">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4B0C37" w:rsidRPr="007E0B31" w14:paraId="46996A6A" w14:textId="77777777" w:rsidTr="00430791">
        <w:trPr>
          <w:cantSplit/>
        </w:trPr>
        <w:tc>
          <w:tcPr>
            <w:tcW w:w="2884" w:type="dxa"/>
          </w:tcPr>
          <w:p w14:paraId="3B59A20D" w14:textId="77777777" w:rsidR="004B0C37" w:rsidRPr="007E0B31" w:rsidRDefault="004B0C37" w:rsidP="004B0C37">
            <w:pPr>
              <w:pStyle w:val="Arial11Bold"/>
              <w:rPr>
                <w:rFonts w:cs="Arial"/>
              </w:rPr>
            </w:pPr>
            <w:r w:rsidRPr="007E0B31">
              <w:rPr>
                <w:rFonts w:cs="Arial"/>
              </w:rPr>
              <w:lastRenderedPageBreak/>
              <w:t>Scottish Transmission System</w:t>
            </w:r>
          </w:p>
        </w:tc>
        <w:tc>
          <w:tcPr>
            <w:tcW w:w="6634" w:type="dxa"/>
          </w:tcPr>
          <w:p w14:paraId="78AAAC1A" w14:textId="22CCEEEC" w:rsidR="004B0C37" w:rsidRPr="007E0B31" w:rsidRDefault="004B0C37" w:rsidP="004B0C37">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4B0C37" w:rsidRPr="007E0B31" w14:paraId="51287B91" w14:textId="77777777" w:rsidTr="00430791">
        <w:trPr>
          <w:cantSplit/>
        </w:trPr>
        <w:tc>
          <w:tcPr>
            <w:tcW w:w="2884" w:type="dxa"/>
          </w:tcPr>
          <w:p w14:paraId="06943FD9" w14:textId="77777777" w:rsidR="004B0C37" w:rsidRPr="007E0B31" w:rsidRDefault="004B0C37" w:rsidP="004B0C37">
            <w:pPr>
              <w:pStyle w:val="Arial11Bold"/>
              <w:rPr>
                <w:rFonts w:cs="Arial"/>
              </w:rPr>
            </w:pPr>
            <w:r w:rsidRPr="007E0B31">
              <w:rPr>
                <w:rFonts w:cs="Arial"/>
              </w:rPr>
              <w:t>Scottish User</w:t>
            </w:r>
          </w:p>
        </w:tc>
        <w:tc>
          <w:tcPr>
            <w:tcW w:w="6634" w:type="dxa"/>
          </w:tcPr>
          <w:p w14:paraId="00622B6C"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4B0C37" w:rsidRPr="007E0B31" w14:paraId="3C0B3E03" w14:textId="77777777" w:rsidTr="00430791">
        <w:trPr>
          <w:cantSplit/>
        </w:trPr>
        <w:tc>
          <w:tcPr>
            <w:tcW w:w="2884" w:type="dxa"/>
          </w:tcPr>
          <w:p w14:paraId="0790467A" w14:textId="0FEE74A2" w:rsidR="004B0C37" w:rsidRPr="007E0B31" w:rsidRDefault="004B0C37" w:rsidP="004B0C37">
            <w:pPr>
              <w:pStyle w:val="Arial11Bold"/>
              <w:rPr>
                <w:rFonts w:cs="Arial"/>
              </w:rPr>
            </w:pPr>
            <w:r>
              <w:rPr>
                <w:rFonts w:cs="Arial"/>
              </w:rPr>
              <w:t>Secondary BM Unit</w:t>
            </w:r>
          </w:p>
        </w:tc>
        <w:tc>
          <w:tcPr>
            <w:tcW w:w="6634" w:type="dxa"/>
          </w:tcPr>
          <w:p w14:paraId="44EC65D4" w14:textId="2371A3C1" w:rsidR="004B0C37" w:rsidRPr="007E0B31" w:rsidRDefault="004B0C37" w:rsidP="004B0C37">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4B0C37" w:rsidRPr="007E0B31" w14:paraId="76062AB2" w14:textId="77777777" w:rsidTr="00430791">
        <w:trPr>
          <w:cantSplit/>
        </w:trPr>
        <w:tc>
          <w:tcPr>
            <w:tcW w:w="2884" w:type="dxa"/>
          </w:tcPr>
          <w:p w14:paraId="19193F66" w14:textId="77777777" w:rsidR="004B0C37" w:rsidRPr="007E0B31" w:rsidRDefault="004B0C37" w:rsidP="004B0C37">
            <w:pPr>
              <w:pStyle w:val="Arial11Bold"/>
              <w:rPr>
                <w:rFonts w:cs="Arial"/>
              </w:rPr>
            </w:pPr>
            <w:r w:rsidRPr="007E0B31">
              <w:rPr>
                <w:rFonts w:cs="Arial"/>
              </w:rPr>
              <w:t>Secondary Response</w:t>
            </w:r>
          </w:p>
        </w:tc>
        <w:tc>
          <w:tcPr>
            <w:tcW w:w="6634" w:type="dxa"/>
          </w:tcPr>
          <w:p w14:paraId="78A1E61F"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4B0C37" w:rsidRPr="007E0B31" w14:paraId="564540DA" w14:textId="77777777" w:rsidTr="00430791">
        <w:trPr>
          <w:cantSplit/>
        </w:trPr>
        <w:tc>
          <w:tcPr>
            <w:tcW w:w="2884" w:type="dxa"/>
          </w:tcPr>
          <w:p w14:paraId="65A0DD2E" w14:textId="77777777" w:rsidR="004B0C37" w:rsidRPr="007E0B31" w:rsidRDefault="004B0C37" w:rsidP="004B0C37">
            <w:pPr>
              <w:pStyle w:val="Arial11Bold"/>
              <w:rPr>
                <w:rFonts w:cs="Arial"/>
              </w:rPr>
            </w:pPr>
            <w:r w:rsidRPr="007E0B31">
              <w:rPr>
                <w:rFonts w:cs="Arial"/>
              </w:rPr>
              <w:t>Secretary of State</w:t>
            </w:r>
          </w:p>
        </w:tc>
        <w:tc>
          <w:tcPr>
            <w:tcW w:w="6634" w:type="dxa"/>
          </w:tcPr>
          <w:p w14:paraId="67522AEA" w14:textId="77777777" w:rsidR="004B0C37" w:rsidRPr="007E0B31" w:rsidRDefault="004B0C37" w:rsidP="004B0C37">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4B0C37" w:rsidRPr="007E0B31" w14:paraId="240349FB" w14:textId="77777777" w:rsidTr="00430791">
        <w:trPr>
          <w:cantSplit/>
        </w:trPr>
        <w:tc>
          <w:tcPr>
            <w:tcW w:w="2884" w:type="dxa"/>
          </w:tcPr>
          <w:p w14:paraId="39D5CFF9" w14:textId="77777777" w:rsidR="004B0C37" w:rsidRPr="007E0B31" w:rsidRDefault="004B0C37" w:rsidP="004B0C37">
            <w:pPr>
              <w:pStyle w:val="Arial11Bold"/>
              <w:rPr>
                <w:rFonts w:cs="Arial"/>
              </w:rPr>
            </w:pPr>
            <w:r w:rsidRPr="007E0B31">
              <w:rPr>
                <w:rFonts w:cs="Arial"/>
              </w:rPr>
              <w:t>Secured Event</w:t>
            </w:r>
          </w:p>
        </w:tc>
        <w:tc>
          <w:tcPr>
            <w:tcW w:w="6634" w:type="dxa"/>
          </w:tcPr>
          <w:p w14:paraId="5A98690F"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4B0C37" w:rsidRPr="007E0B31" w14:paraId="646622AD" w14:textId="77777777" w:rsidTr="00430791">
        <w:trPr>
          <w:cantSplit/>
        </w:trPr>
        <w:tc>
          <w:tcPr>
            <w:tcW w:w="2884" w:type="dxa"/>
          </w:tcPr>
          <w:p w14:paraId="2D39DA62" w14:textId="77777777" w:rsidR="004B0C37" w:rsidRPr="007E0B31" w:rsidRDefault="004B0C37" w:rsidP="004B0C37">
            <w:pPr>
              <w:pStyle w:val="Arial11Bold"/>
              <w:rPr>
                <w:rFonts w:cs="Arial"/>
              </w:rPr>
            </w:pPr>
            <w:r w:rsidRPr="007E0B31">
              <w:rPr>
                <w:rFonts w:cs="Arial"/>
              </w:rPr>
              <w:t>Security and Quality of Supply Standard (SQSS)</w:t>
            </w:r>
          </w:p>
        </w:tc>
        <w:tc>
          <w:tcPr>
            <w:tcW w:w="6634" w:type="dxa"/>
          </w:tcPr>
          <w:p w14:paraId="1F7B9DEC" w14:textId="31796422" w:rsidR="004B0C37" w:rsidRPr="007E0B31" w:rsidRDefault="004B0C37" w:rsidP="004B0C37">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4B0C37" w:rsidRPr="007E0B31" w14:paraId="6D1F96AD" w14:textId="77777777" w:rsidTr="00430791">
        <w:trPr>
          <w:cantSplit/>
        </w:trPr>
        <w:tc>
          <w:tcPr>
            <w:tcW w:w="2884" w:type="dxa"/>
          </w:tcPr>
          <w:p w14:paraId="3D4D2CAD" w14:textId="77777777" w:rsidR="004B0C37" w:rsidRPr="007E0B31" w:rsidRDefault="004B0C37" w:rsidP="004B0C37">
            <w:pPr>
              <w:pStyle w:val="Arial11Bold"/>
              <w:rPr>
                <w:rFonts w:cs="Arial"/>
              </w:rPr>
            </w:pPr>
            <w:r w:rsidRPr="007E0B31">
              <w:rPr>
                <w:rFonts w:cs="Arial"/>
              </w:rPr>
              <w:t>Self-Governance Criteria</w:t>
            </w:r>
          </w:p>
        </w:tc>
        <w:tc>
          <w:tcPr>
            <w:tcW w:w="6634" w:type="dxa"/>
          </w:tcPr>
          <w:p w14:paraId="54B7BCEB" w14:textId="77777777" w:rsidR="004B0C37" w:rsidRPr="007E0B31" w:rsidRDefault="004B0C37" w:rsidP="004B0C37">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4B0C37" w:rsidRPr="007E0B31" w:rsidRDefault="004B0C37" w:rsidP="004B0C37">
            <w:pPr>
              <w:pStyle w:val="TableArial11"/>
              <w:numPr>
                <w:ilvl w:val="0"/>
                <w:numId w:val="8"/>
              </w:numPr>
              <w:rPr>
                <w:rFonts w:cs="Arial"/>
              </w:rPr>
            </w:pPr>
            <w:r w:rsidRPr="007E0B31">
              <w:rPr>
                <w:rFonts w:cs="Arial"/>
              </w:rPr>
              <w:t>is unlikely to have a material effect on:</w:t>
            </w:r>
          </w:p>
          <w:p w14:paraId="0AFA7F7C" w14:textId="77777777" w:rsidR="004B0C37" w:rsidRPr="007E0B31" w:rsidRDefault="004B0C37" w:rsidP="004B0C37">
            <w:pPr>
              <w:pStyle w:val="TableArial11"/>
              <w:numPr>
                <w:ilvl w:val="0"/>
                <w:numId w:val="9"/>
              </w:numPr>
              <w:rPr>
                <w:rFonts w:cs="Arial"/>
              </w:rPr>
            </w:pPr>
            <w:r w:rsidRPr="007E0B31">
              <w:rPr>
                <w:rFonts w:cs="Arial"/>
              </w:rPr>
              <w:t>existing or future electricity consumers; and</w:t>
            </w:r>
          </w:p>
          <w:p w14:paraId="46F9696D" w14:textId="29B1C8A6" w:rsidR="004B0C37" w:rsidRPr="007E0B31" w:rsidRDefault="004B0C37" w:rsidP="004B0C37">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4B0C37" w:rsidRPr="007E0B31" w:rsidRDefault="004B0C37" w:rsidP="004B0C37">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4B0C37" w:rsidRPr="007E0B31" w:rsidRDefault="004B0C37" w:rsidP="004B0C37">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4B0C37" w:rsidRPr="007E0B31" w:rsidRDefault="004B0C37" w:rsidP="004B0C37">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4B0C37" w:rsidRPr="00612E81" w:rsidRDefault="004B0C37" w:rsidP="004B0C37">
            <w:pPr>
              <w:pStyle w:val="TableArial11"/>
              <w:numPr>
                <w:ilvl w:val="0"/>
                <w:numId w:val="8"/>
              </w:numPr>
              <w:rPr>
                <w:rFonts w:cs="Arial"/>
              </w:rPr>
            </w:pPr>
            <w:r w:rsidRPr="00612E81">
              <w:rPr>
                <w:rFonts w:cs="Arial"/>
              </w:rPr>
              <w:t>is unlikely to discriminate between different classes of Users.</w:t>
            </w:r>
          </w:p>
          <w:p w14:paraId="766072C3" w14:textId="0AB255AC" w:rsidR="004B0C37" w:rsidRPr="007E0B31" w:rsidRDefault="004B0C37" w:rsidP="004B0C37">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4B0C37" w:rsidRPr="007E0B31" w14:paraId="519D0516" w14:textId="77777777" w:rsidTr="00430791">
        <w:trPr>
          <w:cantSplit/>
        </w:trPr>
        <w:tc>
          <w:tcPr>
            <w:tcW w:w="2884" w:type="dxa"/>
          </w:tcPr>
          <w:p w14:paraId="6FE46427" w14:textId="77777777" w:rsidR="004B0C37" w:rsidRPr="007E0B31" w:rsidRDefault="004B0C37" w:rsidP="004B0C37">
            <w:pPr>
              <w:pStyle w:val="Arial11Bold"/>
              <w:rPr>
                <w:rFonts w:cs="Arial"/>
              </w:rPr>
            </w:pPr>
            <w:r w:rsidRPr="007E0B31">
              <w:rPr>
                <w:rFonts w:cs="Arial"/>
              </w:rPr>
              <w:lastRenderedPageBreak/>
              <w:t>Self-Governance Modifications</w:t>
            </w:r>
          </w:p>
        </w:tc>
        <w:tc>
          <w:tcPr>
            <w:tcW w:w="6634" w:type="dxa"/>
          </w:tcPr>
          <w:p w14:paraId="27E32F5F"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4B0C37" w:rsidRPr="007E0B31" w14:paraId="6A0ED69B" w14:textId="77777777" w:rsidTr="00430791">
        <w:trPr>
          <w:cantSplit/>
        </w:trPr>
        <w:tc>
          <w:tcPr>
            <w:tcW w:w="2884" w:type="dxa"/>
          </w:tcPr>
          <w:p w14:paraId="0FD8F1F7" w14:textId="77777777" w:rsidR="004B0C37" w:rsidRPr="007E0B31" w:rsidRDefault="004B0C37" w:rsidP="004B0C37">
            <w:pPr>
              <w:pStyle w:val="Arial11Bold"/>
              <w:rPr>
                <w:rFonts w:cs="Arial"/>
              </w:rPr>
            </w:pPr>
            <w:r w:rsidRPr="007E0B31">
              <w:rPr>
                <w:rFonts w:cs="Arial"/>
              </w:rPr>
              <w:t>Self-Governance Statement</w:t>
            </w:r>
          </w:p>
        </w:tc>
        <w:tc>
          <w:tcPr>
            <w:tcW w:w="6634" w:type="dxa"/>
          </w:tcPr>
          <w:p w14:paraId="10C74376" w14:textId="77777777" w:rsidR="004B0C37" w:rsidRPr="007E0B31" w:rsidRDefault="004B0C37" w:rsidP="004B0C37">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4B0C37" w:rsidRPr="007E0B31" w:rsidRDefault="004B0C37" w:rsidP="004B0C37">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4B0C37" w:rsidRPr="007E0B31" w:rsidRDefault="004B0C37" w:rsidP="004B0C37">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4B0C37" w:rsidRPr="007E0B31" w14:paraId="136D3FE1" w14:textId="77777777" w:rsidTr="00430791">
        <w:trPr>
          <w:cantSplit/>
        </w:trPr>
        <w:tc>
          <w:tcPr>
            <w:tcW w:w="2884" w:type="dxa"/>
          </w:tcPr>
          <w:p w14:paraId="564BE747" w14:textId="77777777" w:rsidR="004B0C37" w:rsidRPr="007E0B31" w:rsidRDefault="004B0C37" w:rsidP="004B0C37">
            <w:pPr>
              <w:pStyle w:val="Arial11Bold"/>
              <w:rPr>
                <w:rFonts w:cs="Arial"/>
              </w:rPr>
            </w:pPr>
            <w:r w:rsidRPr="007E0B31">
              <w:rPr>
                <w:rFonts w:cs="Arial"/>
              </w:rPr>
              <w:t>Setpoint Voltage</w:t>
            </w:r>
          </w:p>
        </w:tc>
        <w:tc>
          <w:tcPr>
            <w:tcW w:w="6634" w:type="dxa"/>
          </w:tcPr>
          <w:p w14:paraId="38F46902" w14:textId="77777777" w:rsidR="004B0C37" w:rsidRPr="007E0B31" w:rsidRDefault="004B0C37" w:rsidP="004B0C37">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4B0C37" w:rsidRPr="007E0B31" w14:paraId="2C5B1DCD" w14:textId="77777777" w:rsidTr="00430791">
        <w:trPr>
          <w:cantSplit/>
        </w:trPr>
        <w:tc>
          <w:tcPr>
            <w:tcW w:w="2884" w:type="dxa"/>
          </w:tcPr>
          <w:p w14:paraId="61385F85" w14:textId="77777777" w:rsidR="004B0C37" w:rsidRPr="007E0B31" w:rsidRDefault="004B0C37" w:rsidP="004B0C37">
            <w:pPr>
              <w:pStyle w:val="Arial11Bold"/>
              <w:rPr>
                <w:rFonts w:cs="Arial"/>
              </w:rPr>
            </w:pPr>
            <w:r w:rsidRPr="007E0B31">
              <w:rPr>
                <w:rFonts w:cs="Arial"/>
              </w:rPr>
              <w:t>Settlement Period</w:t>
            </w:r>
          </w:p>
        </w:tc>
        <w:tc>
          <w:tcPr>
            <w:tcW w:w="6634" w:type="dxa"/>
          </w:tcPr>
          <w:p w14:paraId="4AB567C7" w14:textId="77777777" w:rsidR="004B0C37" w:rsidRPr="007E0B31" w:rsidRDefault="004B0C37" w:rsidP="004B0C37">
            <w:pPr>
              <w:pStyle w:val="TableArial11"/>
              <w:rPr>
                <w:rFonts w:cs="Arial"/>
              </w:rPr>
            </w:pPr>
            <w:r w:rsidRPr="007E0B31">
              <w:rPr>
                <w:rFonts w:cs="Arial"/>
              </w:rPr>
              <w:t>A period of 30 minutes ending on the hour and half-hour in each hour during a day.</w:t>
            </w:r>
          </w:p>
        </w:tc>
      </w:tr>
      <w:tr w:rsidR="004B0C37" w:rsidRPr="007E0B31" w14:paraId="2C952150" w14:textId="77777777" w:rsidTr="00430791">
        <w:trPr>
          <w:cantSplit/>
        </w:trPr>
        <w:tc>
          <w:tcPr>
            <w:tcW w:w="2884" w:type="dxa"/>
          </w:tcPr>
          <w:p w14:paraId="3E931984" w14:textId="39850ADE" w:rsidR="004B0C37" w:rsidRPr="007E0B31" w:rsidRDefault="004B0C37" w:rsidP="004B0C37">
            <w:pPr>
              <w:pStyle w:val="Arial11Bold"/>
              <w:rPr>
                <w:rFonts w:cs="Arial"/>
              </w:rPr>
            </w:pPr>
          </w:p>
        </w:tc>
        <w:tc>
          <w:tcPr>
            <w:tcW w:w="6634" w:type="dxa"/>
          </w:tcPr>
          <w:p w14:paraId="2C46A0D7" w14:textId="229F6998" w:rsidR="004B0C37" w:rsidRPr="007E0B31" w:rsidRDefault="004B0C37" w:rsidP="004B0C37">
            <w:pPr>
              <w:pStyle w:val="TableArial11"/>
              <w:rPr>
                <w:rFonts w:cs="Arial"/>
              </w:rPr>
            </w:pPr>
          </w:p>
        </w:tc>
      </w:tr>
      <w:tr w:rsidR="004B0C37" w:rsidRPr="007E0B31" w14:paraId="6A64B863" w14:textId="77777777" w:rsidTr="00430791">
        <w:trPr>
          <w:cantSplit/>
        </w:trPr>
        <w:tc>
          <w:tcPr>
            <w:tcW w:w="2884" w:type="dxa"/>
          </w:tcPr>
          <w:p w14:paraId="702BBF4B" w14:textId="77777777" w:rsidR="004B0C37" w:rsidRPr="007E0B31" w:rsidRDefault="004B0C37" w:rsidP="004B0C37">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4B0C37" w:rsidRPr="007E0B31" w:rsidRDefault="004B0C37" w:rsidP="004B0C37">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4B0C37" w:rsidRPr="007E0B31" w14:paraId="510136CA" w14:textId="77777777" w:rsidTr="00430791">
        <w:trPr>
          <w:cantSplit/>
        </w:trPr>
        <w:tc>
          <w:tcPr>
            <w:tcW w:w="2884" w:type="dxa"/>
          </w:tcPr>
          <w:p w14:paraId="35028F39" w14:textId="77777777" w:rsidR="004B0C37" w:rsidRPr="007E0B31" w:rsidRDefault="004B0C37" w:rsidP="004B0C37">
            <w:pPr>
              <w:pStyle w:val="Arial11Bold"/>
              <w:rPr>
                <w:rFonts w:cs="Arial"/>
                <w:lang w:val="en-US"/>
              </w:rPr>
            </w:pPr>
            <w:r w:rsidRPr="007E0B31">
              <w:rPr>
                <w:rFonts w:cs="Arial"/>
                <w:lang w:val="en-US"/>
              </w:rPr>
              <w:t>SHETL</w:t>
            </w:r>
          </w:p>
        </w:tc>
        <w:tc>
          <w:tcPr>
            <w:tcW w:w="6634" w:type="dxa"/>
          </w:tcPr>
          <w:p w14:paraId="3E3D4EB4" w14:textId="77777777" w:rsidR="004B0C37" w:rsidRPr="007E0B31" w:rsidRDefault="004B0C37" w:rsidP="004B0C37">
            <w:pPr>
              <w:pStyle w:val="TableArial11"/>
              <w:rPr>
                <w:rFonts w:cs="Arial"/>
              </w:rPr>
            </w:pPr>
            <w:r w:rsidRPr="007E0B31">
              <w:rPr>
                <w:rFonts w:cs="Arial"/>
              </w:rPr>
              <w:t>Scottish Hydro-Electric Transmission Limited</w:t>
            </w:r>
            <w:r>
              <w:rPr>
                <w:rFonts w:cs="Arial"/>
              </w:rPr>
              <w:t>.</w:t>
            </w:r>
          </w:p>
        </w:tc>
      </w:tr>
      <w:tr w:rsidR="004B0C37" w:rsidRPr="007E0B31" w14:paraId="67FED673" w14:textId="77777777" w:rsidTr="00430791">
        <w:trPr>
          <w:cantSplit/>
        </w:trPr>
        <w:tc>
          <w:tcPr>
            <w:tcW w:w="2884" w:type="dxa"/>
          </w:tcPr>
          <w:p w14:paraId="369FD6B3" w14:textId="77777777" w:rsidR="004B0C37" w:rsidRPr="007E0B31" w:rsidRDefault="004B0C37" w:rsidP="004B0C37">
            <w:pPr>
              <w:pStyle w:val="Arial11Bold"/>
              <w:rPr>
                <w:rFonts w:cs="Arial"/>
              </w:rPr>
            </w:pPr>
            <w:r w:rsidRPr="007E0B31">
              <w:rPr>
                <w:rFonts w:cs="Arial"/>
              </w:rPr>
              <w:t>Shutdown</w:t>
            </w:r>
          </w:p>
        </w:tc>
        <w:tc>
          <w:tcPr>
            <w:tcW w:w="6634" w:type="dxa"/>
          </w:tcPr>
          <w:p w14:paraId="6E389810" w14:textId="39840711" w:rsidR="004B0C37" w:rsidRPr="000B675D" w:rsidRDefault="004B0C37" w:rsidP="004B0C37">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4B0C37" w:rsidRPr="00105C6E" w:rsidRDefault="004B0C37" w:rsidP="004B0C37">
            <w:pPr>
              <w:pStyle w:val="Default"/>
              <w:jc w:val="both"/>
              <w:rPr>
                <w:sz w:val="20"/>
                <w:szCs w:val="20"/>
              </w:rPr>
            </w:pPr>
          </w:p>
          <w:p w14:paraId="15309EA0" w14:textId="77777777" w:rsidR="004B0C37" w:rsidRDefault="004B0C37" w:rsidP="004B0C37">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4B0C37" w:rsidRDefault="004B0C37" w:rsidP="004B0C37">
            <w:pPr>
              <w:pStyle w:val="Default"/>
              <w:jc w:val="both"/>
              <w:rPr>
                <w:sz w:val="20"/>
                <w:szCs w:val="20"/>
              </w:rPr>
            </w:pPr>
          </w:p>
          <w:p w14:paraId="6125EFD5" w14:textId="77777777" w:rsidR="004B0C37" w:rsidRDefault="004B0C37" w:rsidP="004B0C37">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4B0C37" w:rsidRPr="002A73E9" w:rsidRDefault="004B0C37" w:rsidP="004B0C37">
            <w:pPr>
              <w:pStyle w:val="Default"/>
              <w:jc w:val="both"/>
              <w:rPr>
                <w:sz w:val="20"/>
              </w:rPr>
            </w:pPr>
          </w:p>
        </w:tc>
      </w:tr>
      <w:tr w:rsidR="004B0C37" w:rsidRPr="007E0B31" w14:paraId="7BC2DAF6" w14:textId="77777777" w:rsidTr="00430791">
        <w:trPr>
          <w:cantSplit/>
        </w:trPr>
        <w:tc>
          <w:tcPr>
            <w:tcW w:w="2884" w:type="dxa"/>
          </w:tcPr>
          <w:p w14:paraId="3675FAA8" w14:textId="77777777" w:rsidR="004B0C37" w:rsidRPr="007E0B31" w:rsidRDefault="004B0C37" w:rsidP="004B0C37">
            <w:pPr>
              <w:pStyle w:val="Arial11Bold"/>
              <w:rPr>
                <w:rFonts w:cs="Arial"/>
                <w:lang w:val="en-US"/>
              </w:rPr>
            </w:pPr>
            <w:r w:rsidRPr="007E0B31">
              <w:rPr>
                <w:rFonts w:cs="Arial"/>
                <w:lang w:val="en-US"/>
              </w:rPr>
              <w:t>Significant Code Review</w:t>
            </w:r>
          </w:p>
        </w:tc>
        <w:tc>
          <w:tcPr>
            <w:tcW w:w="6634" w:type="dxa"/>
          </w:tcPr>
          <w:p w14:paraId="671DC2B0"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4B0C37" w:rsidRPr="007E0B31" w14:paraId="1B5DF07B" w14:textId="77777777" w:rsidTr="00430791">
        <w:trPr>
          <w:cantSplit/>
          <w:trHeight w:val="844"/>
        </w:trPr>
        <w:tc>
          <w:tcPr>
            <w:tcW w:w="2884" w:type="dxa"/>
          </w:tcPr>
          <w:p w14:paraId="7D570753" w14:textId="77777777" w:rsidR="004B0C37" w:rsidRPr="007E0B31" w:rsidRDefault="004B0C37" w:rsidP="004B0C37">
            <w:pPr>
              <w:pStyle w:val="Arial11Bold"/>
              <w:rPr>
                <w:rFonts w:cs="Arial"/>
                <w:lang w:val="en-US"/>
              </w:rPr>
            </w:pPr>
            <w:r w:rsidRPr="007E0B31">
              <w:rPr>
                <w:rFonts w:cs="Arial"/>
                <w:lang w:val="en-US"/>
              </w:rPr>
              <w:t>Significant Code Review Phase</w:t>
            </w:r>
          </w:p>
        </w:tc>
        <w:tc>
          <w:tcPr>
            <w:tcW w:w="6634" w:type="dxa"/>
          </w:tcPr>
          <w:p w14:paraId="0EC0F404"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4B0C37" w:rsidRPr="007E0B31" w14:paraId="5ADB841A" w14:textId="77777777" w:rsidTr="00430791">
        <w:trPr>
          <w:cantSplit/>
          <w:trHeight w:val="391"/>
        </w:trPr>
        <w:tc>
          <w:tcPr>
            <w:tcW w:w="2884" w:type="dxa"/>
          </w:tcPr>
          <w:p w14:paraId="7F34926A" w14:textId="77777777" w:rsidR="004B0C37" w:rsidRPr="005A3DF9" w:rsidRDefault="004B0C37" w:rsidP="004B0C37">
            <w:pPr>
              <w:rPr>
                <w:b/>
                <w:bCs/>
              </w:rPr>
            </w:pPr>
            <w:r w:rsidRPr="005A3DF9">
              <w:rPr>
                <w:b/>
                <w:bCs/>
              </w:rPr>
              <w:t>Significant Event</w:t>
            </w:r>
          </w:p>
        </w:tc>
        <w:tc>
          <w:tcPr>
            <w:tcW w:w="6634" w:type="dxa"/>
          </w:tcPr>
          <w:p w14:paraId="1EE1E359" w14:textId="77777777" w:rsidR="004B0C37" w:rsidRPr="005A3DF9" w:rsidRDefault="004B0C37" w:rsidP="004B0C37">
            <w:r w:rsidRPr="005A3DF9">
              <w:t xml:space="preserve">An </w:t>
            </w:r>
            <w:r w:rsidRPr="005A3DF9">
              <w:rPr>
                <w:b/>
                <w:bCs/>
              </w:rPr>
              <w:t>Event</w:t>
            </w:r>
            <w:r w:rsidRPr="005A3DF9">
              <w:t>, as defined in OC3.4.1.</w:t>
            </w:r>
          </w:p>
        </w:tc>
      </w:tr>
      <w:tr w:rsidR="004B0C37" w:rsidRPr="007E0B31" w14:paraId="1BEA81BE" w14:textId="77777777" w:rsidTr="00430791">
        <w:trPr>
          <w:cantSplit/>
        </w:trPr>
        <w:tc>
          <w:tcPr>
            <w:tcW w:w="2884" w:type="dxa"/>
          </w:tcPr>
          <w:p w14:paraId="7DDF6CE8" w14:textId="77777777" w:rsidR="004B0C37" w:rsidRPr="007E0B31" w:rsidRDefault="004B0C37" w:rsidP="004B0C37">
            <w:pPr>
              <w:pStyle w:val="Arial11Bold"/>
              <w:rPr>
                <w:rFonts w:cs="Arial"/>
              </w:rPr>
            </w:pPr>
            <w:r w:rsidRPr="007E0B31">
              <w:rPr>
                <w:rFonts w:cs="Arial"/>
              </w:rPr>
              <w:lastRenderedPageBreak/>
              <w:t>Significant Incident</w:t>
            </w:r>
          </w:p>
        </w:tc>
        <w:tc>
          <w:tcPr>
            <w:tcW w:w="6634" w:type="dxa"/>
          </w:tcPr>
          <w:p w14:paraId="7F61F265" w14:textId="77777777"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4B0C37" w:rsidRPr="007E0B31" w14:paraId="3E055DF2" w14:textId="77777777" w:rsidTr="00430791">
        <w:trPr>
          <w:cantSplit/>
        </w:trPr>
        <w:tc>
          <w:tcPr>
            <w:tcW w:w="2884" w:type="dxa"/>
          </w:tcPr>
          <w:p w14:paraId="0E800888" w14:textId="77777777" w:rsidR="004B0C37" w:rsidRPr="007E0B31" w:rsidRDefault="004B0C37" w:rsidP="004B0C37">
            <w:pPr>
              <w:pStyle w:val="Arial11Bold"/>
              <w:rPr>
                <w:rFonts w:cs="Arial"/>
              </w:rPr>
            </w:pPr>
            <w:r w:rsidRPr="007E0B31">
              <w:rPr>
                <w:rFonts w:cs="Arial"/>
              </w:rPr>
              <w:t>Simultaneous Tap Change</w:t>
            </w:r>
          </w:p>
        </w:tc>
        <w:tc>
          <w:tcPr>
            <w:tcW w:w="6634" w:type="dxa"/>
          </w:tcPr>
          <w:p w14:paraId="60D3F25A" w14:textId="2377F85E" w:rsidR="004B0C37" w:rsidRPr="007E0B31" w:rsidRDefault="004B0C37" w:rsidP="004B0C37">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4B0C37" w:rsidRPr="007E0B31" w14:paraId="328E6979" w14:textId="77777777" w:rsidTr="00430791">
        <w:trPr>
          <w:cantSplit/>
        </w:trPr>
        <w:tc>
          <w:tcPr>
            <w:tcW w:w="2884" w:type="dxa"/>
          </w:tcPr>
          <w:p w14:paraId="7DB29454" w14:textId="260E372C" w:rsidR="004B0C37" w:rsidRPr="009A551F" w:rsidRDefault="004B0C37" w:rsidP="004B0C37">
            <w:pPr>
              <w:pStyle w:val="Arial11Bold"/>
              <w:rPr>
                <w:rFonts w:cs="Arial"/>
              </w:rPr>
            </w:pPr>
            <w:r w:rsidRPr="009A551F">
              <w:rPr>
                <w:lang w:val="en-US"/>
              </w:rPr>
              <w:t>Single Intraday Coupling</w:t>
            </w:r>
          </w:p>
        </w:tc>
        <w:tc>
          <w:tcPr>
            <w:tcW w:w="6634" w:type="dxa"/>
          </w:tcPr>
          <w:p w14:paraId="46F14FC7" w14:textId="686B1D19" w:rsidR="004B0C37" w:rsidRPr="009A551F" w:rsidRDefault="004B0C37" w:rsidP="004B0C37">
            <w:pPr>
              <w:pStyle w:val="TableArial11"/>
              <w:rPr>
                <w:rFonts w:cs="Arial"/>
              </w:rPr>
            </w:pPr>
            <w:r w:rsidRPr="009A551F">
              <w:t>The continuous process where collected orders are matched and cross-zonal capacity is allocated simultaneously for different bidding zones in the intraday market.</w:t>
            </w:r>
          </w:p>
        </w:tc>
      </w:tr>
      <w:tr w:rsidR="004B0C37" w:rsidRPr="007E0B31" w14:paraId="5AFB48FD" w14:textId="77777777" w:rsidTr="00430791">
        <w:trPr>
          <w:cantSplit/>
        </w:trPr>
        <w:tc>
          <w:tcPr>
            <w:tcW w:w="2884" w:type="dxa"/>
          </w:tcPr>
          <w:p w14:paraId="6EF1D6A4" w14:textId="77777777" w:rsidR="004B0C37" w:rsidRPr="007E0B31" w:rsidRDefault="004B0C37" w:rsidP="004B0C37">
            <w:pPr>
              <w:pStyle w:val="Arial11Bold"/>
              <w:rPr>
                <w:rFonts w:cs="Arial"/>
              </w:rPr>
            </w:pPr>
            <w:r w:rsidRPr="007E0B31">
              <w:rPr>
                <w:rFonts w:cs="Arial"/>
              </w:rPr>
              <w:t>Single Line Diagram</w:t>
            </w:r>
          </w:p>
        </w:tc>
        <w:tc>
          <w:tcPr>
            <w:tcW w:w="6634" w:type="dxa"/>
          </w:tcPr>
          <w:p w14:paraId="4EC44797" w14:textId="77777777" w:rsidR="004B0C37" w:rsidRPr="007E0B31" w:rsidRDefault="004B0C37" w:rsidP="004B0C37">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4B0C37" w:rsidRPr="007E0B31" w14:paraId="465C7113" w14:textId="77777777" w:rsidTr="00430791">
        <w:trPr>
          <w:cantSplit/>
        </w:trPr>
        <w:tc>
          <w:tcPr>
            <w:tcW w:w="2884" w:type="dxa"/>
          </w:tcPr>
          <w:p w14:paraId="752C09A5" w14:textId="77777777" w:rsidR="004B0C37" w:rsidRPr="007E0B31" w:rsidRDefault="004B0C37" w:rsidP="004B0C37">
            <w:pPr>
              <w:pStyle w:val="Arial11Bold"/>
              <w:rPr>
                <w:rFonts w:cs="Arial"/>
              </w:rPr>
            </w:pPr>
            <w:r w:rsidRPr="007E0B31">
              <w:rPr>
                <w:rFonts w:cs="Arial"/>
              </w:rPr>
              <w:t>Single Point of Connection</w:t>
            </w:r>
          </w:p>
        </w:tc>
        <w:tc>
          <w:tcPr>
            <w:tcW w:w="6634" w:type="dxa"/>
          </w:tcPr>
          <w:p w14:paraId="357AE2D2" w14:textId="77777777" w:rsidR="004B0C37" w:rsidRPr="007E0B31" w:rsidRDefault="004B0C37" w:rsidP="004B0C37">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4B0C37" w:rsidRPr="007E0B31" w14:paraId="6F54CDA0" w14:textId="77777777" w:rsidTr="00430791">
        <w:trPr>
          <w:cantSplit/>
        </w:trPr>
        <w:tc>
          <w:tcPr>
            <w:tcW w:w="2884" w:type="dxa"/>
          </w:tcPr>
          <w:p w14:paraId="636AB71F" w14:textId="77777777" w:rsidR="004B0C37" w:rsidRPr="007E0B31" w:rsidRDefault="004B0C37" w:rsidP="004B0C37">
            <w:pPr>
              <w:pStyle w:val="Arial11Bold"/>
              <w:rPr>
                <w:rFonts w:cs="Arial"/>
              </w:rPr>
            </w:pPr>
            <w:r w:rsidRPr="007E0B31">
              <w:rPr>
                <w:rFonts w:cs="Arial"/>
              </w:rPr>
              <w:t>Site Common Drawings</w:t>
            </w:r>
          </w:p>
        </w:tc>
        <w:tc>
          <w:tcPr>
            <w:tcW w:w="6634" w:type="dxa"/>
          </w:tcPr>
          <w:p w14:paraId="10001C92" w14:textId="77777777" w:rsidR="004B0C37" w:rsidRPr="007E0B31" w:rsidRDefault="004B0C37" w:rsidP="004B0C37">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4B0C37" w:rsidRPr="007E0B31" w14:paraId="5735D188" w14:textId="77777777" w:rsidTr="00430791">
        <w:trPr>
          <w:cantSplit/>
        </w:trPr>
        <w:tc>
          <w:tcPr>
            <w:tcW w:w="2884" w:type="dxa"/>
          </w:tcPr>
          <w:p w14:paraId="236162FF" w14:textId="77777777" w:rsidR="004B0C37" w:rsidRPr="007E0B31" w:rsidRDefault="004B0C37" w:rsidP="004B0C37">
            <w:pPr>
              <w:pStyle w:val="Arial11Bold"/>
              <w:rPr>
                <w:rFonts w:cs="Arial"/>
              </w:rPr>
            </w:pPr>
            <w:r w:rsidRPr="007E0B31">
              <w:rPr>
                <w:rFonts w:cs="Arial"/>
              </w:rPr>
              <w:t xml:space="preserve">Site Responsibility Schedule </w:t>
            </w:r>
          </w:p>
        </w:tc>
        <w:tc>
          <w:tcPr>
            <w:tcW w:w="6634" w:type="dxa"/>
          </w:tcPr>
          <w:p w14:paraId="6A1F8B74" w14:textId="77777777" w:rsidR="004B0C37" w:rsidRPr="007E0B31" w:rsidRDefault="004B0C37" w:rsidP="004B0C37">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4B0C37" w:rsidRPr="007E0B31" w14:paraId="45E94789" w14:textId="77777777" w:rsidTr="00430791">
        <w:trPr>
          <w:cantSplit/>
        </w:trPr>
        <w:tc>
          <w:tcPr>
            <w:tcW w:w="2884" w:type="dxa"/>
          </w:tcPr>
          <w:p w14:paraId="46B439EE" w14:textId="77777777" w:rsidR="004B0C37" w:rsidRPr="007E0B31" w:rsidRDefault="004B0C37" w:rsidP="004B0C37">
            <w:pPr>
              <w:pStyle w:val="Arial11Bold"/>
              <w:rPr>
                <w:rFonts w:cs="Arial"/>
              </w:rPr>
            </w:pPr>
            <w:r w:rsidRPr="007E0B31">
              <w:rPr>
                <w:rFonts w:cs="Arial"/>
              </w:rPr>
              <w:t>Slope</w:t>
            </w:r>
          </w:p>
        </w:tc>
        <w:tc>
          <w:tcPr>
            <w:tcW w:w="6634" w:type="dxa"/>
          </w:tcPr>
          <w:p w14:paraId="0B1F2C0B" w14:textId="77777777" w:rsidR="004B0C37" w:rsidRPr="007E0B31" w:rsidRDefault="004B0C37" w:rsidP="004B0C37">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4B0C37" w:rsidRPr="007E0B31" w14:paraId="37CB2940" w14:textId="77777777" w:rsidTr="00430791">
        <w:trPr>
          <w:cantSplit/>
        </w:trPr>
        <w:tc>
          <w:tcPr>
            <w:tcW w:w="2884" w:type="dxa"/>
          </w:tcPr>
          <w:p w14:paraId="216A2CB0" w14:textId="77777777" w:rsidR="004B0C37" w:rsidRPr="007E0B31" w:rsidRDefault="004B0C37" w:rsidP="004B0C37">
            <w:pPr>
              <w:pStyle w:val="Arial11Bold"/>
              <w:rPr>
                <w:rFonts w:cs="Arial"/>
              </w:rPr>
            </w:pPr>
            <w:r w:rsidRPr="007E0B31">
              <w:rPr>
                <w:rFonts w:cs="Arial"/>
              </w:rPr>
              <w:t>Small Participant</w:t>
            </w:r>
          </w:p>
        </w:tc>
        <w:tc>
          <w:tcPr>
            <w:tcW w:w="6634" w:type="dxa"/>
          </w:tcPr>
          <w:p w14:paraId="01410E38" w14:textId="77777777" w:rsidR="004B0C37" w:rsidRPr="007E0B31" w:rsidRDefault="004B0C37" w:rsidP="004B0C37">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4B0C37" w:rsidRPr="007E0B31" w14:paraId="1F395979" w14:textId="77777777" w:rsidTr="00430791">
        <w:trPr>
          <w:cantSplit/>
        </w:trPr>
        <w:tc>
          <w:tcPr>
            <w:tcW w:w="2884" w:type="dxa"/>
          </w:tcPr>
          <w:p w14:paraId="07FA4ADB" w14:textId="77777777" w:rsidR="004B0C37" w:rsidRPr="007E0B31" w:rsidRDefault="004B0C37" w:rsidP="004B0C37">
            <w:pPr>
              <w:pStyle w:val="Arial11Bold"/>
              <w:rPr>
                <w:rFonts w:cs="Arial"/>
              </w:rPr>
            </w:pPr>
            <w:r w:rsidRPr="007E0B31">
              <w:rPr>
                <w:rFonts w:cs="Arial"/>
              </w:rPr>
              <w:lastRenderedPageBreak/>
              <w:t>Small Power Station</w:t>
            </w:r>
          </w:p>
        </w:tc>
        <w:tc>
          <w:tcPr>
            <w:tcW w:w="6634" w:type="dxa"/>
          </w:tcPr>
          <w:p w14:paraId="281660E4" w14:textId="77777777" w:rsidR="004B0C37" w:rsidRPr="007E0B31" w:rsidRDefault="004B0C37" w:rsidP="004B0C37">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3A62CE9" w14:textId="4218E8A6"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4B0C37" w:rsidRPr="007E0B31" w:rsidRDefault="004B0C37" w:rsidP="004B0C37">
            <w:pPr>
              <w:pStyle w:val="TableArial11"/>
              <w:ind w:left="567" w:hanging="567"/>
              <w:rPr>
                <w:rFonts w:cs="Arial"/>
              </w:rPr>
            </w:pPr>
            <w:r w:rsidRPr="007E0B31">
              <w:rPr>
                <w:rFonts w:cs="Arial"/>
              </w:rPr>
              <w:t>or,</w:t>
            </w:r>
          </w:p>
          <w:p w14:paraId="7EB0BBC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4B0C37" w:rsidRPr="007E0B31" w:rsidRDefault="004B0C37" w:rsidP="004B0C37">
            <w:pPr>
              <w:pStyle w:val="TableArial11"/>
              <w:ind w:left="567" w:hanging="567"/>
              <w:rPr>
                <w:rFonts w:cs="Arial"/>
              </w:rPr>
            </w:pPr>
            <w:r w:rsidRPr="007E0B31">
              <w:rPr>
                <w:rFonts w:cs="Arial"/>
              </w:rPr>
              <w:t>or,</w:t>
            </w:r>
          </w:p>
          <w:p w14:paraId="6997783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4B0C37" w:rsidRPr="007E0B31" w:rsidRDefault="004B0C37" w:rsidP="004B0C37">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7573FBB9" w14:textId="77777777" w:rsidTr="00430791">
        <w:trPr>
          <w:cantSplit/>
        </w:trPr>
        <w:tc>
          <w:tcPr>
            <w:tcW w:w="2884" w:type="dxa"/>
          </w:tcPr>
          <w:p w14:paraId="762A4B06" w14:textId="77777777" w:rsidR="004B0C37" w:rsidRPr="007E0B31" w:rsidRDefault="004B0C37" w:rsidP="004B0C37">
            <w:pPr>
              <w:pStyle w:val="Arial11Bold"/>
              <w:rPr>
                <w:rFonts w:cs="Arial"/>
              </w:rPr>
            </w:pPr>
            <w:r w:rsidRPr="007E0B31">
              <w:rPr>
                <w:rFonts w:cs="Arial"/>
              </w:rPr>
              <w:t>Speeder Motor Setting Range</w:t>
            </w:r>
          </w:p>
        </w:tc>
        <w:tc>
          <w:tcPr>
            <w:tcW w:w="6634" w:type="dxa"/>
          </w:tcPr>
          <w:p w14:paraId="4F8D293D" w14:textId="77777777" w:rsidR="004B0C37" w:rsidRPr="007E0B31" w:rsidRDefault="004B0C37" w:rsidP="004B0C37">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4B0C37" w:rsidRPr="007E0B31" w14:paraId="04280D98" w14:textId="77777777" w:rsidTr="00430791">
        <w:trPr>
          <w:cantSplit/>
        </w:trPr>
        <w:tc>
          <w:tcPr>
            <w:tcW w:w="2884" w:type="dxa"/>
          </w:tcPr>
          <w:p w14:paraId="7D8CDDFE" w14:textId="77777777" w:rsidR="004B0C37" w:rsidRPr="007E0B31" w:rsidRDefault="004B0C37" w:rsidP="004B0C37">
            <w:pPr>
              <w:pStyle w:val="Arial11Bold"/>
              <w:rPr>
                <w:rFonts w:cs="Arial"/>
              </w:rPr>
            </w:pPr>
            <w:r w:rsidRPr="007E0B31">
              <w:rPr>
                <w:rFonts w:cs="Arial"/>
              </w:rPr>
              <w:t>SPT</w:t>
            </w:r>
          </w:p>
        </w:tc>
        <w:tc>
          <w:tcPr>
            <w:tcW w:w="6634" w:type="dxa"/>
          </w:tcPr>
          <w:p w14:paraId="202D47CC" w14:textId="77777777" w:rsidR="004B0C37" w:rsidRPr="007E0B31" w:rsidRDefault="004B0C37" w:rsidP="004B0C37">
            <w:pPr>
              <w:pStyle w:val="TableArial11"/>
              <w:rPr>
                <w:rFonts w:cs="Arial"/>
              </w:rPr>
            </w:pPr>
            <w:r w:rsidRPr="007E0B31">
              <w:rPr>
                <w:rFonts w:cs="Arial"/>
              </w:rPr>
              <w:t>SP Transmission Limited</w:t>
            </w:r>
            <w:r>
              <w:rPr>
                <w:rFonts w:cs="Arial"/>
              </w:rPr>
              <w:t xml:space="preserve"> plc</w:t>
            </w:r>
          </w:p>
        </w:tc>
      </w:tr>
      <w:tr w:rsidR="004B0C37" w:rsidRPr="007E0B31" w14:paraId="2DA67376" w14:textId="77777777" w:rsidTr="00430791">
        <w:trPr>
          <w:cantSplit/>
        </w:trPr>
        <w:tc>
          <w:tcPr>
            <w:tcW w:w="2884" w:type="dxa"/>
          </w:tcPr>
          <w:p w14:paraId="22F630E2" w14:textId="084D3F3B" w:rsidR="004B0C37" w:rsidRPr="004F1DF0" w:rsidRDefault="004B0C37" w:rsidP="004B0C37">
            <w:pPr>
              <w:rPr>
                <w:b/>
              </w:rPr>
            </w:pPr>
            <w:r w:rsidRPr="004F1DF0">
              <w:rPr>
                <w:rFonts w:cs="Arial"/>
                <w:b/>
              </w:rPr>
              <w:t>Standard Contract Terms</w:t>
            </w:r>
          </w:p>
        </w:tc>
        <w:tc>
          <w:tcPr>
            <w:tcW w:w="6634" w:type="dxa"/>
          </w:tcPr>
          <w:p w14:paraId="5D840AFD" w14:textId="4E3A5439" w:rsidR="004B0C37" w:rsidRPr="00DD7E1A" w:rsidRDefault="004B0C37" w:rsidP="004B0C37">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4B0C37" w:rsidRPr="007E0B31" w14:paraId="67A0366B" w14:textId="77777777" w:rsidTr="00430791">
        <w:trPr>
          <w:cantSplit/>
        </w:trPr>
        <w:tc>
          <w:tcPr>
            <w:tcW w:w="2884" w:type="dxa"/>
          </w:tcPr>
          <w:p w14:paraId="0F9E2157" w14:textId="5498E044" w:rsidR="004B0C37" w:rsidRDefault="004B0C37" w:rsidP="004B0C37">
            <w:pPr>
              <w:pStyle w:val="Arial11Bold"/>
              <w:rPr>
                <w:rFonts w:cs="Arial"/>
              </w:rPr>
            </w:pPr>
            <w:r w:rsidRPr="007E0B31">
              <w:rPr>
                <w:rFonts w:cs="Arial"/>
              </w:rPr>
              <w:lastRenderedPageBreak/>
              <w:t>Standard Modifications</w:t>
            </w:r>
          </w:p>
          <w:p w14:paraId="07E084EC" w14:textId="7E4794BD" w:rsidR="004B0C37" w:rsidRPr="00FB43E1" w:rsidRDefault="004B0C37" w:rsidP="004B0C37"/>
        </w:tc>
        <w:tc>
          <w:tcPr>
            <w:tcW w:w="6634" w:type="dxa"/>
          </w:tcPr>
          <w:p w14:paraId="46989946" w14:textId="77777777" w:rsidR="004B0C37" w:rsidRPr="005C20E3" w:rsidRDefault="004B0C37" w:rsidP="004B0C37">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4B0C37" w:rsidRPr="007E0B31" w:rsidRDefault="004B0C37" w:rsidP="004B0C37">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4B0C37" w:rsidRPr="007E0B31" w14:paraId="0BE680B8" w14:textId="77777777" w:rsidTr="00430791">
        <w:trPr>
          <w:cantSplit/>
        </w:trPr>
        <w:tc>
          <w:tcPr>
            <w:tcW w:w="2884" w:type="dxa"/>
          </w:tcPr>
          <w:p w14:paraId="08548C67" w14:textId="77777777" w:rsidR="004B0C37" w:rsidRPr="007E0B31" w:rsidRDefault="004B0C37" w:rsidP="004B0C37">
            <w:pPr>
              <w:pStyle w:val="Arial11Bold"/>
              <w:rPr>
                <w:rFonts w:cs="Arial"/>
              </w:rPr>
            </w:pPr>
            <w:r w:rsidRPr="007E0B31">
              <w:rPr>
                <w:rFonts w:cs="Arial"/>
              </w:rPr>
              <w:t>Standard Planning Data</w:t>
            </w:r>
          </w:p>
        </w:tc>
        <w:tc>
          <w:tcPr>
            <w:tcW w:w="6634" w:type="dxa"/>
          </w:tcPr>
          <w:p w14:paraId="2E9B039E" w14:textId="4F20BEE7" w:rsidR="004B0C37" w:rsidRPr="007E0B31" w:rsidRDefault="004B0C37" w:rsidP="004B0C37">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4B0C37" w:rsidRPr="007E0B31" w14:paraId="50C48905" w14:textId="77777777" w:rsidTr="00430791">
        <w:trPr>
          <w:cantSplit/>
        </w:trPr>
        <w:tc>
          <w:tcPr>
            <w:tcW w:w="2884" w:type="dxa"/>
          </w:tcPr>
          <w:p w14:paraId="2AB06ACF" w14:textId="35A4C384" w:rsidR="004B0C37" w:rsidRPr="007E0B31" w:rsidRDefault="004B0C37" w:rsidP="004B0C37">
            <w:pPr>
              <w:pStyle w:val="Arial11Bold"/>
              <w:rPr>
                <w:rFonts w:cs="Arial"/>
              </w:rPr>
            </w:pPr>
            <w:r>
              <w:rPr>
                <w:rFonts w:cs="Arial"/>
              </w:rPr>
              <w:t>Standard Product</w:t>
            </w:r>
          </w:p>
        </w:tc>
        <w:tc>
          <w:tcPr>
            <w:tcW w:w="6634" w:type="dxa"/>
          </w:tcPr>
          <w:p w14:paraId="4CFE3F05" w14:textId="3648906A" w:rsidR="004B0C37" w:rsidRPr="007E0B31" w:rsidRDefault="004B0C37" w:rsidP="004B0C37">
            <w:pPr>
              <w:pStyle w:val="TableArial11"/>
              <w:rPr>
                <w:rFonts w:cs="Arial"/>
              </w:rPr>
            </w:pPr>
            <w:r>
              <w:rPr>
                <w:rFonts w:cs="Arial"/>
              </w:rPr>
              <w:t>Means a harmonised balancing product defined by all EU TSOs for the exchange of balance services.</w:t>
            </w:r>
          </w:p>
        </w:tc>
      </w:tr>
      <w:tr w:rsidR="004B0C37" w:rsidRPr="007E0B31" w14:paraId="4044E3F1" w14:textId="77777777" w:rsidTr="00430791">
        <w:trPr>
          <w:cantSplit/>
        </w:trPr>
        <w:tc>
          <w:tcPr>
            <w:tcW w:w="2884" w:type="dxa"/>
          </w:tcPr>
          <w:p w14:paraId="1595BA77" w14:textId="0A36263B" w:rsidR="004B0C37" w:rsidRPr="007E0B31" w:rsidRDefault="004B0C37" w:rsidP="004B0C37">
            <w:pPr>
              <w:pStyle w:val="Arial11Bold"/>
              <w:rPr>
                <w:rFonts w:cs="Arial"/>
              </w:rPr>
            </w:pPr>
            <w:r>
              <w:rPr>
                <w:rFonts w:cs="Arial"/>
              </w:rPr>
              <w:t>Specific Product</w:t>
            </w:r>
          </w:p>
        </w:tc>
        <w:tc>
          <w:tcPr>
            <w:tcW w:w="6634" w:type="dxa"/>
          </w:tcPr>
          <w:p w14:paraId="2C1F1A68" w14:textId="18D90CF3" w:rsidR="004B0C37" w:rsidRPr="007E0B31" w:rsidRDefault="004B0C37" w:rsidP="004B0C37">
            <w:pPr>
              <w:pStyle w:val="TableArial11"/>
              <w:rPr>
                <w:rFonts w:cs="Arial"/>
              </w:rPr>
            </w:pPr>
            <w:r>
              <w:rPr>
                <w:rFonts w:cs="Arial"/>
              </w:rPr>
              <w:t>Means in the context of Balancing Services a product that is not a standard product.</w:t>
            </w:r>
          </w:p>
        </w:tc>
      </w:tr>
      <w:tr w:rsidR="004B0C37" w:rsidRPr="007E0B31" w14:paraId="72218AE6" w14:textId="77777777" w:rsidTr="00430791">
        <w:trPr>
          <w:cantSplit/>
        </w:trPr>
        <w:tc>
          <w:tcPr>
            <w:tcW w:w="2884" w:type="dxa"/>
          </w:tcPr>
          <w:p w14:paraId="24E4CECA" w14:textId="77777777" w:rsidR="004B0C37" w:rsidRPr="007E0B31" w:rsidRDefault="004B0C37" w:rsidP="004B0C37">
            <w:pPr>
              <w:pStyle w:val="Arial11Bold"/>
              <w:rPr>
                <w:rFonts w:cs="Arial"/>
              </w:rPr>
            </w:pPr>
            <w:r w:rsidRPr="007E0B31">
              <w:rPr>
                <w:rFonts w:cs="Arial"/>
              </w:rPr>
              <w:t>Start Time</w:t>
            </w:r>
          </w:p>
        </w:tc>
        <w:tc>
          <w:tcPr>
            <w:tcW w:w="6634" w:type="dxa"/>
          </w:tcPr>
          <w:p w14:paraId="78DDDAD8" w14:textId="508DFE7C" w:rsidR="004B0C37" w:rsidRPr="007E0B31" w:rsidRDefault="004B0C37" w:rsidP="004B0C37">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4B0C37" w:rsidRPr="007E0B31" w14:paraId="763B02FF" w14:textId="77777777" w:rsidTr="00430791">
        <w:trPr>
          <w:cantSplit/>
        </w:trPr>
        <w:tc>
          <w:tcPr>
            <w:tcW w:w="2884" w:type="dxa"/>
          </w:tcPr>
          <w:p w14:paraId="0BDA9245" w14:textId="77777777" w:rsidR="004B0C37" w:rsidRPr="007E0B31" w:rsidRDefault="004B0C37" w:rsidP="004B0C37">
            <w:pPr>
              <w:pStyle w:val="Arial11Bold"/>
              <w:rPr>
                <w:rFonts w:cs="Arial"/>
              </w:rPr>
            </w:pPr>
            <w:r w:rsidRPr="007E0B31">
              <w:rPr>
                <w:rFonts w:cs="Arial"/>
              </w:rPr>
              <w:t>Start-Up</w:t>
            </w:r>
          </w:p>
        </w:tc>
        <w:tc>
          <w:tcPr>
            <w:tcW w:w="6634" w:type="dxa"/>
          </w:tcPr>
          <w:p w14:paraId="4FEE3525" w14:textId="0B945479" w:rsidR="004B0C37" w:rsidRPr="000B675D" w:rsidRDefault="004B0C37" w:rsidP="004B0C37">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4B0C37" w:rsidRPr="00020048" w:rsidRDefault="004B0C37" w:rsidP="004B0C37">
            <w:pPr>
              <w:pStyle w:val="Default"/>
              <w:jc w:val="both"/>
              <w:rPr>
                <w:sz w:val="20"/>
                <w:szCs w:val="20"/>
              </w:rPr>
            </w:pPr>
          </w:p>
          <w:p w14:paraId="5B2A0628" w14:textId="4DE42AEA" w:rsidR="004B0C37" w:rsidRPr="00020048" w:rsidRDefault="004B0C37" w:rsidP="004B0C37">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4B0C37" w:rsidRPr="007E0B31" w14:paraId="62345A33" w14:textId="77777777" w:rsidTr="00430791">
        <w:trPr>
          <w:cantSplit/>
        </w:trPr>
        <w:tc>
          <w:tcPr>
            <w:tcW w:w="2884" w:type="dxa"/>
          </w:tcPr>
          <w:p w14:paraId="50EEE201" w14:textId="77777777" w:rsidR="004B0C37" w:rsidRPr="007E0B31" w:rsidRDefault="004B0C37" w:rsidP="004B0C37">
            <w:pPr>
              <w:pStyle w:val="Arial11Bold"/>
              <w:rPr>
                <w:rFonts w:cs="Arial"/>
              </w:rPr>
            </w:pPr>
            <w:r w:rsidRPr="007E0B31">
              <w:rPr>
                <w:rFonts w:cs="Arial"/>
              </w:rPr>
              <w:t>Statement of Readiness</w:t>
            </w:r>
          </w:p>
        </w:tc>
        <w:tc>
          <w:tcPr>
            <w:tcW w:w="6634" w:type="dxa"/>
          </w:tcPr>
          <w:p w14:paraId="7761137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4B0C37" w:rsidRPr="007E0B31" w14:paraId="1419E7F2" w14:textId="77777777" w:rsidTr="00430791">
        <w:trPr>
          <w:cantSplit/>
        </w:trPr>
        <w:tc>
          <w:tcPr>
            <w:tcW w:w="2884" w:type="dxa"/>
          </w:tcPr>
          <w:p w14:paraId="0D75498C" w14:textId="77777777" w:rsidR="004B0C37" w:rsidRPr="007E0B31" w:rsidRDefault="004B0C37" w:rsidP="004B0C37">
            <w:pPr>
              <w:pStyle w:val="Arial11Bold"/>
              <w:rPr>
                <w:rFonts w:cs="Arial"/>
              </w:rPr>
            </w:pPr>
            <w:r w:rsidRPr="007E0B31">
              <w:rPr>
                <w:rFonts w:cs="Arial"/>
              </w:rPr>
              <w:t>Station Board</w:t>
            </w:r>
          </w:p>
        </w:tc>
        <w:tc>
          <w:tcPr>
            <w:tcW w:w="6634" w:type="dxa"/>
          </w:tcPr>
          <w:p w14:paraId="67932C5D"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4B0C37" w:rsidRPr="007E0B31" w14:paraId="600D28C8" w14:textId="77777777" w:rsidTr="00430791">
        <w:trPr>
          <w:cantSplit/>
        </w:trPr>
        <w:tc>
          <w:tcPr>
            <w:tcW w:w="2884" w:type="dxa"/>
          </w:tcPr>
          <w:p w14:paraId="40E3E191" w14:textId="77777777" w:rsidR="004B0C37" w:rsidRPr="007E0B31" w:rsidRDefault="004B0C37" w:rsidP="004B0C37">
            <w:pPr>
              <w:pStyle w:val="Arial11Bold"/>
              <w:rPr>
                <w:rFonts w:cs="Arial"/>
              </w:rPr>
            </w:pPr>
            <w:r w:rsidRPr="007E0B31">
              <w:rPr>
                <w:rFonts w:cs="Arial"/>
              </w:rPr>
              <w:t>Station Transformer</w:t>
            </w:r>
          </w:p>
        </w:tc>
        <w:tc>
          <w:tcPr>
            <w:tcW w:w="6634" w:type="dxa"/>
          </w:tcPr>
          <w:p w14:paraId="0151496D" w14:textId="77777777" w:rsidR="004B0C37" w:rsidRPr="007E0B31" w:rsidRDefault="004B0C37" w:rsidP="004B0C37">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4B0C37" w:rsidRPr="007E0B31" w14:paraId="7EF10FB5" w14:textId="77777777" w:rsidTr="00430791">
        <w:trPr>
          <w:cantSplit/>
        </w:trPr>
        <w:tc>
          <w:tcPr>
            <w:tcW w:w="2884" w:type="dxa"/>
          </w:tcPr>
          <w:p w14:paraId="73E257B8" w14:textId="77777777" w:rsidR="004B0C37" w:rsidRPr="007E0B31" w:rsidRDefault="004B0C37" w:rsidP="004B0C37">
            <w:pPr>
              <w:pStyle w:val="Arial11Bold"/>
              <w:rPr>
                <w:rFonts w:cs="Arial"/>
              </w:rPr>
            </w:pPr>
            <w:r w:rsidRPr="007E0B31">
              <w:rPr>
                <w:rFonts w:cs="Arial"/>
              </w:rPr>
              <w:t>STC Committee</w:t>
            </w:r>
          </w:p>
        </w:tc>
        <w:tc>
          <w:tcPr>
            <w:tcW w:w="6634" w:type="dxa"/>
          </w:tcPr>
          <w:p w14:paraId="4D4C3098" w14:textId="77777777" w:rsidR="004B0C37" w:rsidRPr="007E0B31" w:rsidRDefault="004B0C37" w:rsidP="004B0C37">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4B0C37" w:rsidRPr="007E0B31" w14:paraId="2E35A53F" w14:textId="77777777" w:rsidTr="00430791">
        <w:trPr>
          <w:cantSplit/>
        </w:trPr>
        <w:tc>
          <w:tcPr>
            <w:tcW w:w="2884" w:type="dxa"/>
          </w:tcPr>
          <w:p w14:paraId="00F48074" w14:textId="77777777" w:rsidR="004B0C37" w:rsidRPr="007E0B31" w:rsidRDefault="004B0C37" w:rsidP="004B0C37">
            <w:pPr>
              <w:pStyle w:val="Arial11Bold"/>
              <w:rPr>
                <w:rFonts w:cs="Arial"/>
              </w:rPr>
            </w:pPr>
            <w:r w:rsidRPr="007E0B31">
              <w:rPr>
                <w:rFonts w:cs="Arial"/>
              </w:rPr>
              <w:t>Steam Unit</w:t>
            </w:r>
          </w:p>
        </w:tc>
        <w:tc>
          <w:tcPr>
            <w:tcW w:w="6634" w:type="dxa"/>
          </w:tcPr>
          <w:p w14:paraId="3EF0929F"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4B0C37" w:rsidRPr="007E0B31" w14:paraId="79BC204A" w14:textId="77777777" w:rsidTr="00430791">
        <w:trPr>
          <w:cantSplit/>
        </w:trPr>
        <w:tc>
          <w:tcPr>
            <w:tcW w:w="2884" w:type="dxa"/>
          </w:tcPr>
          <w:p w14:paraId="6442283E" w14:textId="77777777" w:rsidR="004B0C37" w:rsidRPr="007E0B31" w:rsidRDefault="004B0C37" w:rsidP="004B0C37">
            <w:pPr>
              <w:pStyle w:val="Arial11Bold"/>
              <w:rPr>
                <w:rFonts w:cs="Arial"/>
              </w:rPr>
            </w:pPr>
            <w:r>
              <w:t>Storage User</w:t>
            </w:r>
          </w:p>
        </w:tc>
        <w:tc>
          <w:tcPr>
            <w:tcW w:w="6634" w:type="dxa"/>
          </w:tcPr>
          <w:p w14:paraId="590EC982" w14:textId="77777777" w:rsidR="004B0C37" w:rsidRDefault="004B0C37" w:rsidP="004B0C37">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4B0C37" w:rsidRDefault="004B0C37" w:rsidP="004B0C37">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4B0C37" w:rsidRPr="007E0B31" w:rsidRDefault="004B0C37" w:rsidP="004B0C37">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4B0C37" w:rsidRPr="007E0B31" w14:paraId="00A4A935" w14:textId="77777777" w:rsidTr="00430791">
        <w:trPr>
          <w:cantSplit/>
        </w:trPr>
        <w:tc>
          <w:tcPr>
            <w:tcW w:w="2884" w:type="dxa"/>
          </w:tcPr>
          <w:p w14:paraId="5B112BC4" w14:textId="77777777" w:rsidR="004B0C37" w:rsidRPr="007E0B31" w:rsidRDefault="004B0C37" w:rsidP="004B0C37">
            <w:pPr>
              <w:pStyle w:val="Arial11Bold"/>
              <w:rPr>
                <w:rFonts w:cs="Arial"/>
              </w:rPr>
            </w:pPr>
            <w:r w:rsidRPr="007E0B31">
              <w:rPr>
                <w:rFonts w:cs="Arial"/>
              </w:rPr>
              <w:lastRenderedPageBreak/>
              <w:t>Subtransmission System</w:t>
            </w:r>
          </w:p>
        </w:tc>
        <w:tc>
          <w:tcPr>
            <w:tcW w:w="6634" w:type="dxa"/>
          </w:tcPr>
          <w:p w14:paraId="3CC8DBCA" w14:textId="77777777" w:rsidR="004B0C37" w:rsidRPr="007E0B31" w:rsidRDefault="004B0C37" w:rsidP="004B0C37">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4B0C37" w:rsidRPr="007E0B31" w14:paraId="69833897" w14:textId="77777777" w:rsidTr="00430791">
        <w:trPr>
          <w:cantSplit/>
        </w:trPr>
        <w:tc>
          <w:tcPr>
            <w:tcW w:w="2884" w:type="dxa"/>
          </w:tcPr>
          <w:p w14:paraId="47FBFB0B" w14:textId="77777777" w:rsidR="004B0C37" w:rsidRPr="007E0B31" w:rsidRDefault="004B0C37" w:rsidP="004B0C37">
            <w:pPr>
              <w:pStyle w:val="Arial11Bold"/>
              <w:rPr>
                <w:rFonts w:cs="Arial"/>
              </w:rPr>
            </w:pPr>
            <w:r w:rsidRPr="007E0B31">
              <w:rPr>
                <w:rFonts w:cs="Arial"/>
              </w:rPr>
              <w:t>Substantial Modification</w:t>
            </w:r>
          </w:p>
        </w:tc>
        <w:tc>
          <w:tcPr>
            <w:tcW w:w="6634" w:type="dxa"/>
          </w:tcPr>
          <w:p w14:paraId="28DAB5F5" w14:textId="1B8D727B" w:rsidR="004B0C37" w:rsidRPr="007E0B31" w:rsidRDefault="004B0C37" w:rsidP="004B0C37">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4B0C37" w:rsidRPr="007E0B31" w14:paraId="3B41007D" w14:textId="77777777" w:rsidTr="00430791">
        <w:trPr>
          <w:cantSplit/>
        </w:trPr>
        <w:tc>
          <w:tcPr>
            <w:tcW w:w="2884" w:type="dxa"/>
          </w:tcPr>
          <w:p w14:paraId="6A1EE8B9" w14:textId="77777777" w:rsidR="004B0C37" w:rsidRPr="007E0B31" w:rsidRDefault="004B0C37" w:rsidP="004B0C37">
            <w:pPr>
              <w:pStyle w:val="Arial11Bold"/>
              <w:rPr>
                <w:rFonts w:cs="Arial"/>
              </w:rPr>
            </w:pPr>
            <w:r w:rsidRPr="007E0B31">
              <w:rPr>
                <w:rFonts w:cs="Arial"/>
              </w:rPr>
              <w:t>Supergrid Voltage</w:t>
            </w:r>
          </w:p>
        </w:tc>
        <w:tc>
          <w:tcPr>
            <w:tcW w:w="6634" w:type="dxa"/>
          </w:tcPr>
          <w:p w14:paraId="3ED2E251" w14:textId="77777777" w:rsidR="004B0C37" w:rsidRPr="007E0B31" w:rsidRDefault="004B0C37" w:rsidP="004B0C37">
            <w:pPr>
              <w:pStyle w:val="TableArial11"/>
              <w:rPr>
                <w:rFonts w:cs="Arial"/>
              </w:rPr>
            </w:pPr>
            <w:r w:rsidRPr="007E0B31">
              <w:rPr>
                <w:rFonts w:cs="Arial"/>
              </w:rPr>
              <w:t>Any voltage greater than 200kV.</w:t>
            </w:r>
          </w:p>
        </w:tc>
      </w:tr>
      <w:tr w:rsidR="004B0C37" w:rsidRPr="007E0B31" w14:paraId="207CFB67" w14:textId="77777777" w:rsidTr="00430791">
        <w:trPr>
          <w:cantSplit/>
        </w:trPr>
        <w:tc>
          <w:tcPr>
            <w:tcW w:w="2884" w:type="dxa"/>
          </w:tcPr>
          <w:p w14:paraId="47BC84B1" w14:textId="77777777" w:rsidR="004B0C37" w:rsidRPr="007E0B31" w:rsidRDefault="004B0C37" w:rsidP="004B0C37">
            <w:pPr>
              <w:pStyle w:val="Arial11Bold"/>
              <w:rPr>
                <w:rFonts w:cs="Arial"/>
              </w:rPr>
            </w:pPr>
            <w:r w:rsidRPr="007E0B31">
              <w:rPr>
                <w:rFonts w:cs="Arial"/>
              </w:rPr>
              <w:t>Supplier</w:t>
            </w:r>
          </w:p>
        </w:tc>
        <w:tc>
          <w:tcPr>
            <w:tcW w:w="6634" w:type="dxa"/>
          </w:tcPr>
          <w:p w14:paraId="263B468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4B0C37" w:rsidRPr="00EE567A" w:rsidRDefault="004B0C37" w:rsidP="004B0C37">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4B0C37" w:rsidRPr="007E0B31" w14:paraId="17F58A80" w14:textId="77777777" w:rsidTr="00430791">
        <w:trPr>
          <w:cantSplit/>
        </w:trPr>
        <w:tc>
          <w:tcPr>
            <w:tcW w:w="2884" w:type="dxa"/>
          </w:tcPr>
          <w:p w14:paraId="75C55EEE" w14:textId="77777777" w:rsidR="004B0C37" w:rsidRPr="007E0B31" w:rsidRDefault="004B0C37" w:rsidP="004B0C37">
            <w:pPr>
              <w:pStyle w:val="Arial11Bold"/>
              <w:rPr>
                <w:rFonts w:cs="Arial"/>
              </w:rPr>
            </w:pPr>
            <w:r w:rsidRPr="007E0B31">
              <w:rPr>
                <w:rFonts w:cs="Arial"/>
              </w:rPr>
              <w:t>Surplus</w:t>
            </w:r>
          </w:p>
        </w:tc>
        <w:tc>
          <w:tcPr>
            <w:tcW w:w="6634" w:type="dxa"/>
          </w:tcPr>
          <w:p w14:paraId="2FD7B95D" w14:textId="421BC578" w:rsidR="004B0C37" w:rsidRPr="007E0B31" w:rsidRDefault="004B0C37" w:rsidP="004B0C37">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4B0C37" w:rsidRPr="007E0B31" w14:paraId="7F14BA30" w14:textId="77777777" w:rsidTr="00430791">
        <w:trPr>
          <w:cantSplit/>
          <w:trHeight w:val="2631"/>
        </w:trPr>
        <w:tc>
          <w:tcPr>
            <w:tcW w:w="2884" w:type="dxa"/>
          </w:tcPr>
          <w:p w14:paraId="41CEFC1C" w14:textId="77777777" w:rsidR="004B0C37" w:rsidRPr="007E0B31" w:rsidRDefault="004B0C37" w:rsidP="004B0C37">
            <w:pPr>
              <w:pStyle w:val="Arial11Bold"/>
              <w:rPr>
                <w:rFonts w:cs="Arial"/>
              </w:rPr>
            </w:pPr>
            <w:r w:rsidRPr="007E0B31">
              <w:rPr>
                <w:rFonts w:cs="Arial"/>
              </w:rPr>
              <w:t>Synchronised</w:t>
            </w:r>
          </w:p>
        </w:tc>
        <w:tc>
          <w:tcPr>
            <w:tcW w:w="6634" w:type="dxa"/>
          </w:tcPr>
          <w:p w14:paraId="3CAA8D12"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4B0C37" w:rsidRDefault="004B0C37" w:rsidP="004B0C37">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4B0C37" w:rsidRPr="000F734A" w:rsidRDefault="004B0C37" w:rsidP="004B0C37"/>
          <w:p w14:paraId="75F2CFA4" w14:textId="7AF4E47E" w:rsidR="004B0C37" w:rsidRPr="000F734A" w:rsidRDefault="004B0C37" w:rsidP="004B0C37">
            <w:pPr>
              <w:jc w:val="center"/>
            </w:pPr>
          </w:p>
        </w:tc>
      </w:tr>
      <w:tr w:rsidR="004B0C37" w:rsidRPr="007E0B31" w14:paraId="17661C2E" w14:textId="77777777" w:rsidTr="00430791">
        <w:trPr>
          <w:cantSplit/>
        </w:trPr>
        <w:tc>
          <w:tcPr>
            <w:tcW w:w="2884" w:type="dxa"/>
          </w:tcPr>
          <w:p w14:paraId="36D58C8A" w14:textId="77777777" w:rsidR="004B0C37" w:rsidRPr="007E0B31" w:rsidRDefault="004B0C37" w:rsidP="004B0C37">
            <w:pPr>
              <w:pStyle w:val="Arial11Bold"/>
              <w:rPr>
                <w:rFonts w:cs="Arial"/>
              </w:rPr>
            </w:pPr>
            <w:r w:rsidRPr="00DB341C">
              <w:rPr>
                <w:rFonts w:cs="Arial"/>
              </w:rPr>
              <w:t>Synchronous Electricity Storage Module</w:t>
            </w:r>
          </w:p>
        </w:tc>
        <w:tc>
          <w:tcPr>
            <w:tcW w:w="6634" w:type="dxa"/>
          </w:tcPr>
          <w:p w14:paraId="397D4FAB"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4B0C37" w:rsidRPr="007E0B31" w14:paraId="52481EFC" w14:textId="77777777" w:rsidTr="00430791">
        <w:trPr>
          <w:cantSplit/>
        </w:trPr>
        <w:tc>
          <w:tcPr>
            <w:tcW w:w="2884" w:type="dxa"/>
          </w:tcPr>
          <w:p w14:paraId="4353C802" w14:textId="77777777" w:rsidR="004B0C37" w:rsidRPr="007E0B31" w:rsidRDefault="004B0C37" w:rsidP="004B0C37">
            <w:pPr>
              <w:pStyle w:val="Arial11Bold"/>
              <w:rPr>
                <w:rFonts w:cs="Arial"/>
              </w:rPr>
            </w:pPr>
            <w:r w:rsidRPr="00DB341C">
              <w:rPr>
                <w:rFonts w:cs="Arial"/>
              </w:rPr>
              <w:t>Synchronous Electricity Storage Unit</w:t>
            </w:r>
          </w:p>
        </w:tc>
        <w:tc>
          <w:tcPr>
            <w:tcW w:w="6634" w:type="dxa"/>
          </w:tcPr>
          <w:p w14:paraId="002CD085"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4B0C37" w:rsidRPr="007E0B31" w14:paraId="07EE0535" w14:textId="77777777" w:rsidTr="00430791">
        <w:trPr>
          <w:cantSplit/>
        </w:trPr>
        <w:tc>
          <w:tcPr>
            <w:tcW w:w="2884" w:type="dxa"/>
          </w:tcPr>
          <w:p w14:paraId="5937CE21" w14:textId="77777777" w:rsidR="004B0C37" w:rsidRPr="007E0B31" w:rsidRDefault="004B0C37" w:rsidP="004B0C37">
            <w:pPr>
              <w:pStyle w:val="Arial11Bold"/>
              <w:rPr>
                <w:rFonts w:cs="Arial"/>
              </w:rPr>
            </w:pPr>
            <w:r w:rsidRPr="007E0B31">
              <w:rPr>
                <w:rFonts w:cs="Arial"/>
              </w:rPr>
              <w:t>Synchronising Generation</w:t>
            </w:r>
          </w:p>
        </w:tc>
        <w:tc>
          <w:tcPr>
            <w:tcW w:w="6634" w:type="dxa"/>
          </w:tcPr>
          <w:p w14:paraId="4CEBAA38" w14:textId="77777777" w:rsidR="004B0C37" w:rsidRPr="007E0B31" w:rsidRDefault="004B0C37" w:rsidP="004B0C37">
            <w:pPr>
              <w:pStyle w:val="TableArial11"/>
              <w:rPr>
                <w:rFonts w:cs="Arial"/>
              </w:rPr>
            </w:pPr>
            <w:r w:rsidRPr="007E0B31">
              <w:rPr>
                <w:rFonts w:cs="Arial"/>
              </w:rPr>
              <w:t>The amount of MW (in whole MW) produced at the moment of synchronising.</w:t>
            </w:r>
          </w:p>
        </w:tc>
      </w:tr>
      <w:tr w:rsidR="004B0C37" w:rsidRPr="007E0B31" w14:paraId="25ADF21B" w14:textId="77777777" w:rsidTr="00430791">
        <w:trPr>
          <w:cantSplit/>
        </w:trPr>
        <w:tc>
          <w:tcPr>
            <w:tcW w:w="2884" w:type="dxa"/>
          </w:tcPr>
          <w:p w14:paraId="514A7415" w14:textId="77777777" w:rsidR="004B0C37" w:rsidRPr="007E0B31" w:rsidRDefault="004B0C37" w:rsidP="004B0C37">
            <w:pPr>
              <w:pStyle w:val="Arial11Bold"/>
              <w:rPr>
                <w:rFonts w:cs="Arial"/>
              </w:rPr>
            </w:pPr>
            <w:r w:rsidRPr="007E0B31">
              <w:rPr>
                <w:rFonts w:cs="Arial"/>
              </w:rPr>
              <w:t>Synchronising Group</w:t>
            </w:r>
          </w:p>
        </w:tc>
        <w:tc>
          <w:tcPr>
            <w:tcW w:w="6634" w:type="dxa"/>
          </w:tcPr>
          <w:p w14:paraId="30541B74" w14:textId="77777777" w:rsidR="004B0C37" w:rsidRPr="007E0B31" w:rsidRDefault="004B0C37" w:rsidP="004B0C37">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4B0C37" w:rsidRPr="007E0B31" w14:paraId="15108730" w14:textId="77777777" w:rsidTr="00430791">
        <w:trPr>
          <w:cantSplit/>
        </w:trPr>
        <w:tc>
          <w:tcPr>
            <w:tcW w:w="2884" w:type="dxa"/>
          </w:tcPr>
          <w:p w14:paraId="1D2DBBCB"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4B0C37" w:rsidRPr="007E0B31" w:rsidRDefault="004B0C37" w:rsidP="004B0C37">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4B0C37" w:rsidRPr="007E0B31" w14:paraId="5C3BD77A" w14:textId="77777777" w:rsidTr="00430791">
        <w:trPr>
          <w:cantSplit/>
        </w:trPr>
        <w:tc>
          <w:tcPr>
            <w:tcW w:w="2884" w:type="dxa"/>
          </w:tcPr>
          <w:p w14:paraId="361EF41C" w14:textId="77777777" w:rsidR="004B0C37" w:rsidRPr="007E0B31" w:rsidRDefault="004B0C37" w:rsidP="004B0C37">
            <w:pPr>
              <w:pStyle w:val="Arial11Bold"/>
              <w:rPr>
                <w:rFonts w:cs="Arial"/>
              </w:rPr>
            </w:pPr>
            <w:r w:rsidRPr="007E0B31">
              <w:rPr>
                <w:rFonts w:cs="Arial"/>
              </w:rPr>
              <w:lastRenderedPageBreak/>
              <w:t>Synchronous Compensation</w:t>
            </w:r>
          </w:p>
        </w:tc>
        <w:tc>
          <w:tcPr>
            <w:tcW w:w="6634" w:type="dxa"/>
          </w:tcPr>
          <w:p w14:paraId="5C87AE70" w14:textId="77777777" w:rsidR="004B0C37" w:rsidRPr="007E0B31" w:rsidRDefault="004B0C37" w:rsidP="004B0C37">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4B0C37" w:rsidRPr="007E0B31" w14:paraId="09E76574" w14:textId="77777777" w:rsidTr="00430791">
        <w:trPr>
          <w:cantSplit/>
        </w:trPr>
        <w:tc>
          <w:tcPr>
            <w:tcW w:w="2884" w:type="dxa"/>
          </w:tcPr>
          <w:p w14:paraId="7AD1E9C5" w14:textId="20EE06FA" w:rsidR="004B0C37" w:rsidRPr="007E0B31" w:rsidRDefault="004B0C37" w:rsidP="004B0C37">
            <w:pPr>
              <w:pStyle w:val="Arial11Bold"/>
              <w:rPr>
                <w:rFonts w:cs="Arial"/>
              </w:rPr>
            </w:pPr>
            <w:r>
              <w:t>Synchronous Compensation Equipment</w:t>
            </w:r>
          </w:p>
        </w:tc>
        <w:tc>
          <w:tcPr>
            <w:tcW w:w="6634" w:type="dxa"/>
          </w:tcPr>
          <w:p w14:paraId="6202363B" w14:textId="06D11D6B" w:rsidR="004B0C37" w:rsidRPr="007E0B31" w:rsidRDefault="004B0C37" w:rsidP="004B0C37">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4B0C37" w:rsidRPr="007E0B31" w14:paraId="44891D1E" w14:textId="77777777" w:rsidTr="00430791">
        <w:trPr>
          <w:cantSplit/>
        </w:trPr>
        <w:tc>
          <w:tcPr>
            <w:tcW w:w="2884" w:type="dxa"/>
          </w:tcPr>
          <w:p w14:paraId="2C8F33FD" w14:textId="6717B83A" w:rsidR="004B0C37" w:rsidRPr="007E0B31" w:rsidRDefault="004B0C37" w:rsidP="004B0C37">
            <w:pPr>
              <w:pStyle w:val="Arial11Bold"/>
              <w:rPr>
                <w:rFonts w:cs="Arial"/>
              </w:rPr>
            </w:pPr>
            <w:r>
              <w:t>Synchronous Electricity Storage Module</w:t>
            </w:r>
          </w:p>
        </w:tc>
        <w:tc>
          <w:tcPr>
            <w:tcW w:w="6634" w:type="dxa"/>
          </w:tcPr>
          <w:p w14:paraId="0CCA3613" w14:textId="3A085331" w:rsidR="004B0C37" w:rsidRPr="007E0B31" w:rsidRDefault="004B0C37" w:rsidP="004B0C37">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4B0C37" w:rsidRPr="007E0B31" w14:paraId="2D43A999" w14:textId="77777777" w:rsidTr="00430791">
        <w:trPr>
          <w:cantSplit/>
        </w:trPr>
        <w:tc>
          <w:tcPr>
            <w:tcW w:w="2884" w:type="dxa"/>
          </w:tcPr>
          <w:p w14:paraId="4F1100D1" w14:textId="1B9A5EDA" w:rsidR="004B0C37" w:rsidRPr="007E0B31" w:rsidRDefault="004B0C37" w:rsidP="004B0C37">
            <w:pPr>
              <w:pStyle w:val="Arial11Bold"/>
              <w:rPr>
                <w:rFonts w:cs="Arial"/>
              </w:rPr>
            </w:pPr>
            <w:r>
              <w:t>Synchronous Electricity Storage Unit</w:t>
            </w:r>
          </w:p>
        </w:tc>
        <w:tc>
          <w:tcPr>
            <w:tcW w:w="6634" w:type="dxa"/>
          </w:tcPr>
          <w:p w14:paraId="5A5941F1" w14:textId="7A431EFA" w:rsidR="004B0C37" w:rsidRPr="007E0B31" w:rsidRDefault="004B0C37" w:rsidP="004B0C37">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4B0C37" w:rsidRPr="007E0B31" w14:paraId="7B664425" w14:textId="77777777" w:rsidTr="00430791">
        <w:trPr>
          <w:cantSplit/>
        </w:trPr>
        <w:tc>
          <w:tcPr>
            <w:tcW w:w="2884" w:type="dxa"/>
          </w:tcPr>
          <w:p w14:paraId="29B76C12" w14:textId="61773681" w:rsidR="004B0C37" w:rsidRPr="007E0B31" w:rsidRDefault="004B0C37" w:rsidP="004B0C37">
            <w:pPr>
              <w:pStyle w:val="Arial11Bold"/>
              <w:rPr>
                <w:rFonts w:cs="Arial"/>
              </w:rPr>
            </w:pPr>
            <w:r>
              <w:t>Synchronous Flywheel</w:t>
            </w:r>
          </w:p>
        </w:tc>
        <w:tc>
          <w:tcPr>
            <w:tcW w:w="6634" w:type="dxa"/>
          </w:tcPr>
          <w:p w14:paraId="7CB9B51E" w14:textId="65FF6627" w:rsidR="004B0C37" w:rsidRPr="007E0B31" w:rsidRDefault="004B0C37" w:rsidP="004B0C37">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4B0C37" w:rsidRPr="007E0B31" w14:paraId="019A8B7A" w14:textId="77777777" w:rsidTr="00430791">
        <w:trPr>
          <w:cantSplit/>
        </w:trPr>
        <w:tc>
          <w:tcPr>
            <w:tcW w:w="2884" w:type="dxa"/>
          </w:tcPr>
          <w:p w14:paraId="7EC64686" w14:textId="77777777" w:rsidR="004B0C37" w:rsidRPr="007E0B31" w:rsidRDefault="004B0C37" w:rsidP="004B0C37">
            <w:pPr>
              <w:pStyle w:val="Arial11Bold"/>
              <w:rPr>
                <w:rFonts w:cs="Arial"/>
              </w:rPr>
            </w:pPr>
            <w:r w:rsidRPr="007E0B31">
              <w:rPr>
                <w:rFonts w:cs="Arial"/>
              </w:rPr>
              <w:t>Synchronous Generating Unit</w:t>
            </w:r>
          </w:p>
        </w:tc>
        <w:tc>
          <w:tcPr>
            <w:tcW w:w="6634" w:type="dxa"/>
          </w:tcPr>
          <w:p w14:paraId="178C6F67"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4B0C37" w:rsidRPr="007E0B31" w14:paraId="27E5B6F9" w14:textId="77777777" w:rsidTr="00430791">
        <w:trPr>
          <w:cantSplit/>
        </w:trPr>
        <w:tc>
          <w:tcPr>
            <w:tcW w:w="2884" w:type="dxa"/>
          </w:tcPr>
          <w:p w14:paraId="20E57E9F" w14:textId="77777777" w:rsidR="004B0C37" w:rsidRPr="007E0B31" w:rsidRDefault="004B0C37" w:rsidP="004B0C37">
            <w:pPr>
              <w:pStyle w:val="Arial11Bold"/>
              <w:rPr>
                <w:rFonts w:cs="Arial"/>
              </w:rPr>
            </w:pPr>
            <w:r w:rsidRPr="007E0B31">
              <w:rPr>
                <w:rFonts w:cs="Arial"/>
              </w:rPr>
              <w:t>Synchronous Generating Unit Performance Chart</w:t>
            </w:r>
          </w:p>
        </w:tc>
        <w:tc>
          <w:tcPr>
            <w:tcW w:w="6634" w:type="dxa"/>
          </w:tcPr>
          <w:p w14:paraId="1F374F30" w14:textId="4EB5627D" w:rsidR="004B0C37" w:rsidRPr="007E0B31" w:rsidRDefault="004B0C37" w:rsidP="004B0C37">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4B0C37" w:rsidRPr="007E0B31" w14:paraId="4145DF38" w14:textId="77777777" w:rsidTr="00430791">
        <w:trPr>
          <w:cantSplit/>
        </w:trPr>
        <w:tc>
          <w:tcPr>
            <w:tcW w:w="2884" w:type="dxa"/>
          </w:tcPr>
          <w:p w14:paraId="32A93813"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4B0C37" w:rsidRPr="007E0B31" w:rsidRDefault="004B0C37" w:rsidP="004B0C37">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4B0C37" w:rsidRPr="007E0B31" w14:paraId="4A56AE2F" w14:textId="77777777" w:rsidTr="00430791">
        <w:trPr>
          <w:cantSplit/>
        </w:trPr>
        <w:tc>
          <w:tcPr>
            <w:tcW w:w="2884" w:type="dxa"/>
          </w:tcPr>
          <w:p w14:paraId="30913130"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4B0C37" w:rsidRPr="007E0B31" w14:paraId="580C9961" w14:textId="77777777" w:rsidTr="00430791">
        <w:trPr>
          <w:cantSplit/>
        </w:trPr>
        <w:tc>
          <w:tcPr>
            <w:tcW w:w="2884" w:type="dxa"/>
          </w:tcPr>
          <w:p w14:paraId="7A652147"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4B0C37" w:rsidRPr="007E0B31" w14:paraId="2F063EF7" w14:textId="77777777" w:rsidTr="00430791">
        <w:trPr>
          <w:cantSplit/>
        </w:trPr>
        <w:tc>
          <w:tcPr>
            <w:tcW w:w="2884" w:type="dxa"/>
          </w:tcPr>
          <w:p w14:paraId="7665134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4B0C37" w:rsidRPr="007E0B31" w14:paraId="7CE97EC2" w14:textId="77777777" w:rsidTr="00430791">
        <w:trPr>
          <w:cantSplit/>
        </w:trPr>
        <w:tc>
          <w:tcPr>
            <w:tcW w:w="2884" w:type="dxa"/>
          </w:tcPr>
          <w:p w14:paraId="1DAA4D78" w14:textId="77777777" w:rsidR="004B0C37" w:rsidRPr="007E0B31" w:rsidRDefault="004B0C37" w:rsidP="004B0C37">
            <w:pPr>
              <w:pStyle w:val="Arial11Bold"/>
              <w:rPr>
                <w:rFonts w:cs="Arial"/>
              </w:rPr>
            </w:pPr>
            <w:r w:rsidRPr="007E0B31">
              <w:rPr>
                <w:rFonts w:cs="Arial"/>
              </w:rPr>
              <w:t>Synchronous Speed</w:t>
            </w:r>
          </w:p>
        </w:tc>
        <w:tc>
          <w:tcPr>
            <w:tcW w:w="6634" w:type="dxa"/>
          </w:tcPr>
          <w:p w14:paraId="296AAFDD" w14:textId="77777777" w:rsidR="004B0C37" w:rsidRPr="007E0B31" w:rsidRDefault="004B0C37" w:rsidP="004B0C37">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4B0C37" w:rsidRPr="007E0B31" w14:paraId="46A121A4" w14:textId="77777777" w:rsidTr="00430791">
        <w:trPr>
          <w:cantSplit/>
        </w:trPr>
        <w:tc>
          <w:tcPr>
            <w:tcW w:w="2884" w:type="dxa"/>
          </w:tcPr>
          <w:p w14:paraId="24B0D1A3" w14:textId="77777777" w:rsidR="004B0C37" w:rsidRPr="007E0B31" w:rsidRDefault="004B0C37" w:rsidP="004B0C37">
            <w:pPr>
              <w:pStyle w:val="Arial11Bold"/>
              <w:rPr>
                <w:rFonts w:cs="Arial"/>
              </w:rPr>
            </w:pPr>
            <w:r w:rsidRPr="007E0B31">
              <w:rPr>
                <w:rFonts w:cs="Arial"/>
              </w:rPr>
              <w:lastRenderedPageBreak/>
              <w:t>System</w:t>
            </w:r>
          </w:p>
        </w:tc>
        <w:tc>
          <w:tcPr>
            <w:tcW w:w="6634" w:type="dxa"/>
          </w:tcPr>
          <w:p w14:paraId="2E67291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4B0C37" w:rsidRPr="007E0B31" w14:paraId="198C9C42" w14:textId="77777777" w:rsidTr="00430791">
        <w:trPr>
          <w:cantSplit/>
        </w:trPr>
        <w:tc>
          <w:tcPr>
            <w:tcW w:w="2884" w:type="dxa"/>
          </w:tcPr>
          <w:p w14:paraId="2E945DD5" w14:textId="77777777" w:rsidR="004B0C37" w:rsidRPr="007E0B31" w:rsidRDefault="004B0C37" w:rsidP="004B0C37">
            <w:pPr>
              <w:pStyle w:val="Arial11Bold"/>
              <w:rPr>
                <w:rFonts w:cs="Arial"/>
              </w:rPr>
            </w:pPr>
            <w:r w:rsidRPr="007E0B31">
              <w:rPr>
                <w:rFonts w:cs="Arial"/>
              </w:rPr>
              <w:t>System Ancillary Services</w:t>
            </w:r>
          </w:p>
        </w:tc>
        <w:tc>
          <w:tcPr>
            <w:tcW w:w="6634" w:type="dxa"/>
          </w:tcPr>
          <w:p w14:paraId="0CE07246" w14:textId="77777777" w:rsidR="004B0C37" w:rsidRPr="007E0B31" w:rsidRDefault="004B0C37" w:rsidP="004B0C37">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4B0C37" w:rsidRPr="007E0B31" w14:paraId="778725C7" w14:textId="77777777" w:rsidTr="00430791">
        <w:trPr>
          <w:cantSplit/>
        </w:trPr>
        <w:tc>
          <w:tcPr>
            <w:tcW w:w="2884" w:type="dxa"/>
          </w:tcPr>
          <w:p w14:paraId="425345A0" w14:textId="77777777" w:rsidR="004B0C37" w:rsidRPr="007E0B31" w:rsidRDefault="004B0C37" w:rsidP="004B0C37">
            <w:pPr>
              <w:pStyle w:val="Arial11Bold"/>
              <w:rPr>
                <w:rFonts w:cs="Arial"/>
              </w:rPr>
            </w:pPr>
            <w:r w:rsidRPr="007E0B31">
              <w:rPr>
                <w:rFonts w:cs="Arial"/>
              </w:rPr>
              <w:t>System Constraint</w:t>
            </w:r>
          </w:p>
        </w:tc>
        <w:tc>
          <w:tcPr>
            <w:tcW w:w="6634" w:type="dxa"/>
          </w:tcPr>
          <w:p w14:paraId="0FA2E711" w14:textId="77777777" w:rsidR="004B0C37" w:rsidRPr="007E0B31" w:rsidRDefault="004B0C37" w:rsidP="004B0C37">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4B0C37" w:rsidRPr="007E0B31" w14:paraId="6A6B0B8D" w14:textId="77777777" w:rsidTr="00430791">
        <w:trPr>
          <w:cantSplit/>
        </w:trPr>
        <w:tc>
          <w:tcPr>
            <w:tcW w:w="2884" w:type="dxa"/>
          </w:tcPr>
          <w:p w14:paraId="16C142C0" w14:textId="77777777" w:rsidR="004B0C37" w:rsidRPr="007E0B31" w:rsidRDefault="004B0C37" w:rsidP="004B0C37">
            <w:pPr>
              <w:pStyle w:val="Arial11Bold"/>
              <w:rPr>
                <w:rFonts w:cs="Arial"/>
              </w:rPr>
            </w:pPr>
            <w:r w:rsidRPr="007E0B31">
              <w:rPr>
                <w:rFonts w:cs="Arial"/>
              </w:rPr>
              <w:t>System Constrained Capacity</w:t>
            </w:r>
          </w:p>
        </w:tc>
        <w:tc>
          <w:tcPr>
            <w:tcW w:w="6634" w:type="dxa"/>
          </w:tcPr>
          <w:p w14:paraId="0F2A722E"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4B0C37" w:rsidRPr="007E0B31" w14:paraId="2DCCEFE3" w14:textId="77777777" w:rsidTr="00430791">
        <w:trPr>
          <w:cantSplit/>
        </w:trPr>
        <w:tc>
          <w:tcPr>
            <w:tcW w:w="2884" w:type="dxa"/>
          </w:tcPr>
          <w:p w14:paraId="27A70CF2" w14:textId="77777777" w:rsidR="004B0C37" w:rsidRPr="007E0B31" w:rsidRDefault="004B0C37" w:rsidP="004B0C37">
            <w:pPr>
              <w:pStyle w:val="Arial11Bold"/>
              <w:rPr>
                <w:rFonts w:cs="Arial"/>
              </w:rPr>
            </w:pPr>
            <w:r w:rsidRPr="007E0B31">
              <w:rPr>
                <w:rFonts w:cs="Arial"/>
              </w:rPr>
              <w:t>System Constraint Group</w:t>
            </w:r>
          </w:p>
        </w:tc>
        <w:tc>
          <w:tcPr>
            <w:tcW w:w="6634" w:type="dxa"/>
          </w:tcPr>
          <w:p w14:paraId="4EA868E5" w14:textId="77777777" w:rsidR="004B0C37" w:rsidRPr="007E0B31" w:rsidRDefault="004B0C37" w:rsidP="004B0C37">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4B0C37" w:rsidRPr="007E0B31" w14:paraId="6A7E13AA" w14:textId="77777777" w:rsidTr="00430791">
        <w:trPr>
          <w:cantSplit/>
        </w:trPr>
        <w:tc>
          <w:tcPr>
            <w:tcW w:w="2884" w:type="dxa"/>
          </w:tcPr>
          <w:p w14:paraId="58BAEEED" w14:textId="182D3352" w:rsidR="004B0C37" w:rsidRPr="007E0B31" w:rsidRDefault="004B0C37" w:rsidP="004B0C37">
            <w:pPr>
              <w:pStyle w:val="Arial11Bold"/>
              <w:rPr>
                <w:rFonts w:cs="Arial"/>
              </w:rPr>
            </w:pPr>
            <w:r w:rsidRPr="00636020">
              <w:rPr>
                <w:bCs/>
              </w:rPr>
              <w:t>System Defence Plan</w:t>
            </w:r>
          </w:p>
        </w:tc>
        <w:tc>
          <w:tcPr>
            <w:tcW w:w="6634" w:type="dxa"/>
          </w:tcPr>
          <w:p w14:paraId="166CE446" w14:textId="74BDBFD6"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4B0C4096" w14:textId="77777777" w:rsidTr="00430791">
        <w:trPr>
          <w:cantSplit/>
        </w:trPr>
        <w:tc>
          <w:tcPr>
            <w:tcW w:w="2884" w:type="dxa"/>
          </w:tcPr>
          <w:p w14:paraId="2A1B9103" w14:textId="77777777" w:rsidR="004B0C37" w:rsidRPr="007E0B31" w:rsidRDefault="004B0C37" w:rsidP="004B0C37">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4B0C37" w:rsidRPr="007E0B31" w:rsidRDefault="004B0C37" w:rsidP="004B0C37">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4B0C37" w:rsidRPr="007E0B31" w:rsidRDefault="004B0C37" w:rsidP="004B0C37">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4B0C37" w:rsidRPr="007E0B31" w:rsidRDefault="004B0C37" w:rsidP="004B0C37">
            <w:pPr>
              <w:pStyle w:val="TableArial11"/>
              <w:rPr>
                <w:rFonts w:cs="Arial"/>
              </w:rPr>
            </w:pPr>
            <w:r w:rsidRPr="007E0B31">
              <w:rPr>
                <w:rFonts w:cs="Arial"/>
              </w:rPr>
              <w:t>Where:</w:t>
            </w:r>
          </w:p>
          <w:p w14:paraId="1D419929" w14:textId="77777777" w:rsidR="004B0C37" w:rsidRPr="007E0B31" w:rsidRDefault="004B0C37" w:rsidP="004B0C37">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4B0C37" w:rsidRPr="007E0B31" w:rsidRDefault="004B0C37" w:rsidP="004B0C37">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4B0C37" w:rsidRPr="007E0B31" w14:paraId="4B14F526" w14:textId="77777777" w:rsidTr="00430791">
        <w:trPr>
          <w:cantSplit/>
          <w:trHeight w:val="552"/>
        </w:trPr>
        <w:tc>
          <w:tcPr>
            <w:tcW w:w="2884" w:type="dxa"/>
          </w:tcPr>
          <w:p w14:paraId="3549E3D2" w14:textId="77777777" w:rsidR="004B0C37" w:rsidRPr="001231D8" w:rsidRDefault="004B0C37" w:rsidP="004B0C37">
            <w:pPr>
              <w:rPr>
                <w:b/>
                <w:bCs/>
              </w:rPr>
            </w:pPr>
            <w:r w:rsidRPr="001231D8">
              <w:rPr>
                <w:b/>
                <w:bCs/>
              </w:rPr>
              <w:t>System Incidents Report</w:t>
            </w:r>
          </w:p>
        </w:tc>
        <w:tc>
          <w:tcPr>
            <w:tcW w:w="6634" w:type="dxa"/>
          </w:tcPr>
          <w:p w14:paraId="6EB5AF5A" w14:textId="77777777" w:rsidR="004B0C37" w:rsidRPr="001231D8" w:rsidRDefault="004B0C37" w:rsidP="004B0C37">
            <w:r w:rsidRPr="001231D8">
              <w:t xml:space="preserve">A report submitted to the GCRP on a monthly basis, containing, but not limited to, a list of </w:t>
            </w:r>
            <w:r w:rsidRPr="001231D8">
              <w:rPr>
                <w:b/>
                <w:bCs/>
              </w:rPr>
              <w:t>Significant Events</w:t>
            </w:r>
            <w:r w:rsidRPr="001231D8">
              <w:t>, as detailed in OC3.4.1.</w:t>
            </w:r>
          </w:p>
        </w:tc>
      </w:tr>
      <w:tr w:rsidR="004B0C37" w:rsidRPr="007E0B31" w14:paraId="64E976F1" w14:textId="77777777" w:rsidTr="00430791">
        <w:trPr>
          <w:cantSplit/>
        </w:trPr>
        <w:tc>
          <w:tcPr>
            <w:tcW w:w="2884" w:type="dxa"/>
          </w:tcPr>
          <w:p w14:paraId="3016A7F7" w14:textId="77777777" w:rsidR="004B0C37" w:rsidRPr="007E0B31" w:rsidRDefault="004B0C37" w:rsidP="004B0C37">
            <w:pPr>
              <w:pStyle w:val="Arial11Bold"/>
              <w:rPr>
                <w:rFonts w:cs="Arial"/>
              </w:rPr>
            </w:pPr>
            <w:r w:rsidRPr="007E0B31">
              <w:rPr>
                <w:rFonts w:cs="Arial"/>
              </w:rPr>
              <w:t>System Margin</w:t>
            </w:r>
          </w:p>
        </w:tc>
        <w:tc>
          <w:tcPr>
            <w:tcW w:w="6634" w:type="dxa"/>
          </w:tcPr>
          <w:p w14:paraId="703670AA" w14:textId="77777777" w:rsidR="004B0C37" w:rsidRPr="007E0B31" w:rsidRDefault="004B0C37" w:rsidP="004B0C37">
            <w:pPr>
              <w:pStyle w:val="TableArial11"/>
              <w:rPr>
                <w:rFonts w:cs="Arial"/>
              </w:rPr>
            </w:pPr>
            <w:r w:rsidRPr="007E0B31">
              <w:rPr>
                <w:rFonts w:cs="Arial"/>
              </w:rPr>
              <w:t xml:space="preserve">The margin in any period between </w:t>
            </w:r>
          </w:p>
          <w:p w14:paraId="738D23F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4B0C37" w:rsidRPr="007E0B31" w:rsidRDefault="004B0C37" w:rsidP="004B0C37">
            <w:pPr>
              <w:pStyle w:val="TableArial11"/>
              <w:rPr>
                <w:rFonts w:cs="Arial"/>
                <w:b/>
              </w:rPr>
            </w:pPr>
            <w:r w:rsidRPr="007E0B31">
              <w:rPr>
                <w:rFonts w:cs="Arial"/>
              </w:rPr>
              <w:t>for that period.</w:t>
            </w:r>
          </w:p>
        </w:tc>
      </w:tr>
      <w:tr w:rsidR="004B0C37" w:rsidRPr="007E0B31" w14:paraId="3099E31F" w14:textId="77777777" w:rsidTr="00430791">
        <w:trPr>
          <w:cantSplit/>
        </w:trPr>
        <w:tc>
          <w:tcPr>
            <w:tcW w:w="2884" w:type="dxa"/>
          </w:tcPr>
          <w:p w14:paraId="6B84F741" w14:textId="77777777" w:rsidR="004B0C37" w:rsidRPr="007E0B31" w:rsidRDefault="004B0C37" w:rsidP="004B0C37">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4B0C37" w:rsidRPr="007E0B31" w14:paraId="3D29B4B3" w14:textId="77777777" w:rsidTr="00430791">
        <w:trPr>
          <w:cantSplit/>
        </w:trPr>
        <w:tc>
          <w:tcPr>
            <w:tcW w:w="2884" w:type="dxa"/>
          </w:tcPr>
          <w:p w14:paraId="1AAAE1F3" w14:textId="77777777" w:rsidR="004B0C37" w:rsidRPr="007E0B31" w:rsidRDefault="004B0C37" w:rsidP="004B0C37">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4B0C37" w:rsidRPr="007E0B31" w:rsidRDefault="004B0C37" w:rsidP="004B0C37">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4B0C37" w:rsidRPr="007E0B31" w14:paraId="2E61AADE" w14:textId="77777777" w:rsidTr="00430791">
        <w:trPr>
          <w:cantSplit/>
        </w:trPr>
        <w:tc>
          <w:tcPr>
            <w:tcW w:w="2884" w:type="dxa"/>
          </w:tcPr>
          <w:p w14:paraId="7FAE100E" w14:textId="5C92C90A" w:rsidR="004B0C37" w:rsidRPr="00636020" w:rsidRDefault="004B0C37" w:rsidP="004B0C37">
            <w:pPr>
              <w:pStyle w:val="Arial11Bold"/>
              <w:rPr>
                <w:bCs/>
              </w:rPr>
            </w:pPr>
            <w:r>
              <w:rPr>
                <w:rFonts w:cs="Arial"/>
              </w:rPr>
              <w:t>System Restoration</w:t>
            </w:r>
          </w:p>
        </w:tc>
        <w:tc>
          <w:tcPr>
            <w:tcW w:w="6634" w:type="dxa"/>
          </w:tcPr>
          <w:p w14:paraId="53AAEE62" w14:textId="15529814" w:rsidR="004B0C37" w:rsidRPr="00E00BC7" w:rsidRDefault="004B0C37" w:rsidP="004B0C37">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4B0C37" w:rsidRPr="007E0B31" w14:paraId="2CF3A043" w14:textId="77777777" w:rsidTr="00430791">
        <w:trPr>
          <w:cantSplit/>
        </w:trPr>
        <w:tc>
          <w:tcPr>
            <w:tcW w:w="2884" w:type="dxa"/>
          </w:tcPr>
          <w:p w14:paraId="0120BCB8" w14:textId="3A83B8E2" w:rsidR="004B0C37" w:rsidRDefault="004B0C37" w:rsidP="004B0C37">
            <w:pPr>
              <w:pStyle w:val="Arial11Bold"/>
              <w:rPr>
                <w:rFonts w:cs="Arial"/>
              </w:rPr>
            </w:pPr>
            <w:r>
              <w:rPr>
                <w:rFonts w:cs="Arial"/>
              </w:rPr>
              <w:t>System Restoration Region</w:t>
            </w:r>
          </w:p>
        </w:tc>
        <w:tc>
          <w:tcPr>
            <w:tcW w:w="6634" w:type="dxa"/>
          </w:tcPr>
          <w:p w14:paraId="5FF483DB" w14:textId="1B238D87" w:rsidR="004B0C37" w:rsidRPr="007E0B31" w:rsidRDefault="004B0C37" w:rsidP="004B0C37">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4B0C37" w:rsidRPr="007E0B31" w14:paraId="3847C81E" w14:textId="77777777" w:rsidTr="00430791">
        <w:trPr>
          <w:cantSplit/>
        </w:trPr>
        <w:tc>
          <w:tcPr>
            <w:tcW w:w="2884" w:type="dxa"/>
          </w:tcPr>
          <w:p w14:paraId="7FC4DAB5" w14:textId="7005E6F4" w:rsidR="004B0C37" w:rsidRPr="007E0B31" w:rsidRDefault="004B0C37" w:rsidP="004B0C37">
            <w:pPr>
              <w:pStyle w:val="Arial11Bold"/>
              <w:rPr>
                <w:rFonts w:cs="Arial"/>
              </w:rPr>
            </w:pPr>
            <w:r w:rsidRPr="00636020">
              <w:rPr>
                <w:bCs/>
              </w:rPr>
              <w:lastRenderedPageBreak/>
              <w:t>System Restoration Plan</w:t>
            </w:r>
          </w:p>
        </w:tc>
        <w:tc>
          <w:tcPr>
            <w:tcW w:w="6634" w:type="dxa"/>
          </w:tcPr>
          <w:p w14:paraId="3E074751" w14:textId="4AF36860"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4B0C37" w:rsidRPr="007E0B31" w14:paraId="6694953E" w14:textId="77777777" w:rsidTr="00430791">
        <w:trPr>
          <w:cantSplit/>
        </w:trPr>
        <w:tc>
          <w:tcPr>
            <w:tcW w:w="2884" w:type="dxa"/>
          </w:tcPr>
          <w:p w14:paraId="04061391" w14:textId="77777777" w:rsidR="004B0C37" w:rsidRPr="007E0B31" w:rsidRDefault="004B0C37" w:rsidP="004B0C37">
            <w:pPr>
              <w:pStyle w:val="Arial11Bold"/>
              <w:rPr>
                <w:rFonts w:cs="Arial"/>
              </w:rPr>
            </w:pPr>
            <w:r w:rsidRPr="007E0B31">
              <w:rPr>
                <w:rFonts w:cs="Arial"/>
              </w:rPr>
              <w:t>System Telephony</w:t>
            </w:r>
          </w:p>
        </w:tc>
        <w:tc>
          <w:tcPr>
            <w:tcW w:w="6634" w:type="dxa"/>
          </w:tcPr>
          <w:p w14:paraId="782961A9" w14:textId="0DAB7FEF" w:rsidR="004B0C37" w:rsidRPr="007E0B31" w:rsidRDefault="004B0C37" w:rsidP="004B0C37">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4B0C37" w:rsidRPr="007E0B31" w14:paraId="7CE86D0C" w14:textId="77777777" w:rsidTr="00430791">
        <w:trPr>
          <w:cantSplit/>
        </w:trPr>
        <w:tc>
          <w:tcPr>
            <w:tcW w:w="2884" w:type="dxa"/>
          </w:tcPr>
          <w:p w14:paraId="6D2E474F" w14:textId="77777777" w:rsidR="004B0C37" w:rsidRPr="007E0B31" w:rsidRDefault="004B0C37" w:rsidP="004B0C37">
            <w:pPr>
              <w:pStyle w:val="Arial11Bold"/>
              <w:rPr>
                <w:rFonts w:cs="Arial"/>
              </w:rPr>
            </w:pPr>
            <w:r w:rsidRPr="007E0B31">
              <w:rPr>
                <w:rFonts w:cs="Arial"/>
              </w:rPr>
              <w:t>System Tests</w:t>
            </w:r>
          </w:p>
        </w:tc>
        <w:tc>
          <w:tcPr>
            <w:tcW w:w="6634" w:type="dxa"/>
          </w:tcPr>
          <w:p w14:paraId="23728F19" w14:textId="77777777" w:rsidR="004B0C37" w:rsidRPr="007E0B31" w:rsidRDefault="004B0C37" w:rsidP="004B0C37">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4B0C37" w:rsidRPr="007E0B31" w14:paraId="08C1037D" w14:textId="77777777" w:rsidTr="00430791">
        <w:trPr>
          <w:cantSplit/>
        </w:trPr>
        <w:tc>
          <w:tcPr>
            <w:tcW w:w="2884" w:type="dxa"/>
          </w:tcPr>
          <w:p w14:paraId="7BAC63AF" w14:textId="77777777" w:rsidR="004B0C37" w:rsidRPr="007E0B31" w:rsidRDefault="004B0C37" w:rsidP="004B0C37">
            <w:pPr>
              <w:pStyle w:val="Arial11Bold"/>
              <w:rPr>
                <w:rFonts w:cs="Arial"/>
              </w:rPr>
            </w:pPr>
            <w:r w:rsidRPr="007E0B31">
              <w:rPr>
                <w:rFonts w:cs="Arial"/>
              </w:rPr>
              <w:t>System to Demand Intertrip Scheme</w:t>
            </w:r>
          </w:p>
        </w:tc>
        <w:tc>
          <w:tcPr>
            <w:tcW w:w="6634" w:type="dxa"/>
          </w:tcPr>
          <w:p w14:paraId="1F793A5F" w14:textId="77777777" w:rsidR="004B0C37" w:rsidRPr="007E0B31" w:rsidRDefault="004B0C37" w:rsidP="004B0C37">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4B0C37" w:rsidRPr="007E0B31" w14:paraId="0CFD31AD" w14:textId="77777777" w:rsidTr="00430791">
        <w:trPr>
          <w:cantSplit/>
        </w:trPr>
        <w:tc>
          <w:tcPr>
            <w:tcW w:w="2884" w:type="dxa"/>
          </w:tcPr>
          <w:p w14:paraId="6FAF95FE" w14:textId="77777777" w:rsidR="004B0C37" w:rsidRPr="007E0B31" w:rsidRDefault="004B0C37" w:rsidP="004B0C37">
            <w:pPr>
              <w:pStyle w:val="Arial11Bold"/>
              <w:rPr>
                <w:rFonts w:cs="Arial"/>
              </w:rPr>
            </w:pPr>
            <w:r w:rsidRPr="007E0B31">
              <w:rPr>
                <w:rFonts w:cs="Arial"/>
              </w:rPr>
              <w:t>System to Generator Operational Intertripping</w:t>
            </w:r>
          </w:p>
        </w:tc>
        <w:tc>
          <w:tcPr>
            <w:tcW w:w="6634" w:type="dxa"/>
          </w:tcPr>
          <w:p w14:paraId="3E1A2B55" w14:textId="61971953" w:rsidR="004B0C37" w:rsidRPr="007E0B31" w:rsidRDefault="004B0C37" w:rsidP="004B0C37">
            <w:pPr>
              <w:pStyle w:val="TableArial11"/>
              <w:rPr>
                <w:rFonts w:cs="Arial"/>
              </w:rPr>
            </w:pPr>
            <w:bookmarkStart w:id="7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73"/>
            <w:r w:rsidRPr="007E0B31">
              <w:rPr>
                <w:rFonts w:cs="Arial"/>
              </w:rPr>
              <w:t>.</w:t>
            </w:r>
          </w:p>
        </w:tc>
      </w:tr>
      <w:tr w:rsidR="004B0C37" w:rsidRPr="007E0B31" w14:paraId="1DA61D3F" w14:textId="77777777" w:rsidTr="00430791">
        <w:trPr>
          <w:cantSplit/>
        </w:trPr>
        <w:tc>
          <w:tcPr>
            <w:tcW w:w="2884" w:type="dxa"/>
          </w:tcPr>
          <w:p w14:paraId="68676C7F" w14:textId="77777777" w:rsidR="004B0C37" w:rsidRPr="007E0B31" w:rsidRDefault="004B0C37" w:rsidP="004B0C37">
            <w:pPr>
              <w:pStyle w:val="Arial11Bold"/>
              <w:rPr>
                <w:rFonts w:cs="Arial"/>
              </w:rPr>
            </w:pPr>
            <w:r w:rsidRPr="007E0B31">
              <w:rPr>
                <w:rFonts w:cs="Arial"/>
              </w:rPr>
              <w:t>System to Generator Operational Intertripping Scheme</w:t>
            </w:r>
          </w:p>
        </w:tc>
        <w:tc>
          <w:tcPr>
            <w:tcW w:w="6634" w:type="dxa"/>
          </w:tcPr>
          <w:p w14:paraId="62BA3C3F" w14:textId="7BBA8F9D" w:rsidR="004B0C37" w:rsidRPr="007E0B31" w:rsidRDefault="004B0C37" w:rsidP="004B0C37">
            <w:pPr>
              <w:pStyle w:val="TableArial11"/>
              <w:rPr>
                <w:rFonts w:cs="Arial"/>
              </w:rPr>
            </w:pPr>
            <w:bookmarkStart w:id="7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74"/>
          </w:p>
        </w:tc>
      </w:tr>
      <w:tr w:rsidR="004B0C37" w:rsidRPr="007E0B31" w14:paraId="5E31ADD9" w14:textId="77777777" w:rsidTr="00430791">
        <w:trPr>
          <w:cantSplit/>
        </w:trPr>
        <w:tc>
          <w:tcPr>
            <w:tcW w:w="2884" w:type="dxa"/>
          </w:tcPr>
          <w:p w14:paraId="0CFAE3A8" w14:textId="77777777" w:rsidR="004B0C37" w:rsidRPr="007E0B31" w:rsidRDefault="004B0C37" w:rsidP="004B0C37">
            <w:pPr>
              <w:pStyle w:val="Arial11Bold"/>
              <w:rPr>
                <w:rFonts w:cs="Arial"/>
              </w:rPr>
            </w:pPr>
            <w:r w:rsidRPr="0068623B">
              <w:rPr>
                <w:rFonts w:cs="Arial"/>
              </w:rPr>
              <w:t>Targe</w:t>
            </w:r>
            <w:r w:rsidRPr="00360F5B">
              <w:rPr>
                <w:rFonts w:cs="Arial"/>
              </w:rPr>
              <w:t>t Frequency</w:t>
            </w:r>
          </w:p>
        </w:tc>
        <w:tc>
          <w:tcPr>
            <w:tcW w:w="6634" w:type="dxa"/>
          </w:tcPr>
          <w:p w14:paraId="0FFC5410" w14:textId="4149A4DC" w:rsidR="004B0C37" w:rsidRPr="007E0B31" w:rsidRDefault="004B0C37" w:rsidP="004B0C37">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4B0C37" w:rsidRPr="007E0B31" w14:paraId="33638CB5" w14:textId="77777777" w:rsidTr="00430791">
        <w:trPr>
          <w:cantSplit/>
        </w:trPr>
        <w:tc>
          <w:tcPr>
            <w:tcW w:w="2884" w:type="dxa"/>
          </w:tcPr>
          <w:p w14:paraId="32E734FA" w14:textId="77777777" w:rsidR="004B0C37" w:rsidRPr="007E0B31" w:rsidRDefault="004B0C37" w:rsidP="004B0C37">
            <w:pPr>
              <w:pStyle w:val="Arial11Bold"/>
              <w:rPr>
                <w:rFonts w:cs="Arial"/>
              </w:rPr>
            </w:pPr>
            <w:r w:rsidRPr="007E0B31">
              <w:rPr>
                <w:rFonts w:cs="Arial"/>
              </w:rPr>
              <w:t>Technical Specification</w:t>
            </w:r>
          </w:p>
        </w:tc>
        <w:tc>
          <w:tcPr>
            <w:tcW w:w="6634" w:type="dxa"/>
          </w:tcPr>
          <w:p w14:paraId="6AE817CF" w14:textId="77777777" w:rsidR="004B0C37" w:rsidRPr="007E0B31" w:rsidRDefault="004B0C37" w:rsidP="004B0C37">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4B0C37" w:rsidRPr="007E0B31" w14:paraId="4A337598" w14:textId="77777777" w:rsidTr="00430791">
        <w:trPr>
          <w:cantSplit/>
        </w:trPr>
        <w:tc>
          <w:tcPr>
            <w:tcW w:w="2884" w:type="dxa"/>
          </w:tcPr>
          <w:p w14:paraId="39FDCA0F" w14:textId="51FF5C89" w:rsidR="004B0C37" w:rsidRPr="007E0B31" w:rsidRDefault="004B0C37" w:rsidP="004B0C37">
            <w:pPr>
              <w:pStyle w:val="Arial11Bold"/>
              <w:rPr>
                <w:rFonts w:cs="Arial"/>
              </w:rPr>
            </w:pPr>
            <w:r>
              <w:rPr>
                <w:rFonts w:cs="Arial"/>
              </w:rPr>
              <w:t>TERRE</w:t>
            </w:r>
          </w:p>
        </w:tc>
        <w:tc>
          <w:tcPr>
            <w:tcW w:w="6634" w:type="dxa"/>
          </w:tcPr>
          <w:p w14:paraId="583D7EB9" w14:textId="2F95AC51" w:rsidR="004B0C37" w:rsidRPr="007E0B31" w:rsidRDefault="004B0C37" w:rsidP="004B0C37">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4B0C37" w:rsidRPr="007E0B31" w14:paraId="5926AD32" w14:textId="77777777" w:rsidTr="00430791">
        <w:trPr>
          <w:cantSplit/>
        </w:trPr>
        <w:tc>
          <w:tcPr>
            <w:tcW w:w="2884" w:type="dxa"/>
          </w:tcPr>
          <w:p w14:paraId="567E2BEF" w14:textId="695F4B81" w:rsidR="004B0C37" w:rsidRDefault="004B0C37" w:rsidP="004B0C37">
            <w:pPr>
              <w:pStyle w:val="Arial11Bold"/>
              <w:rPr>
                <w:rFonts w:cs="Arial"/>
              </w:rPr>
            </w:pPr>
            <w:r w:rsidRPr="0081264E">
              <w:rPr>
                <w:rFonts w:cs="Arial"/>
              </w:rPr>
              <w:lastRenderedPageBreak/>
              <w:t>TERRE Activation Period</w:t>
            </w:r>
          </w:p>
        </w:tc>
        <w:tc>
          <w:tcPr>
            <w:tcW w:w="6634" w:type="dxa"/>
          </w:tcPr>
          <w:p w14:paraId="41684B89" w14:textId="1905B62B" w:rsidR="004B0C37" w:rsidRPr="0081264E" w:rsidRDefault="004B0C37" w:rsidP="004B0C37">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4B0C37" w:rsidRPr="007E0B31" w14:paraId="49B52FEC" w14:textId="77777777" w:rsidTr="00430791">
        <w:trPr>
          <w:cantSplit/>
        </w:trPr>
        <w:tc>
          <w:tcPr>
            <w:tcW w:w="2884" w:type="dxa"/>
          </w:tcPr>
          <w:p w14:paraId="1FED211F" w14:textId="533B6423" w:rsidR="004B0C37" w:rsidRPr="0081264E" w:rsidRDefault="004B0C37" w:rsidP="004B0C37">
            <w:pPr>
              <w:pStyle w:val="Arial11Bold"/>
              <w:rPr>
                <w:rFonts w:cs="Arial"/>
              </w:rPr>
            </w:pPr>
            <w:r w:rsidRPr="0081264E">
              <w:rPr>
                <w:rFonts w:cs="Arial"/>
              </w:rPr>
              <w:t>TERRE Auction Period</w:t>
            </w:r>
          </w:p>
        </w:tc>
        <w:tc>
          <w:tcPr>
            <w:tcW w:w="6634" w:type="dxa"/>
          </w:tcPr>
          <w:p w14:paraId="671C74AE" w14:textId="7274A881" w:rsidR="004B0C37" w:rsidRPr="0081264E" w:rsidRDefault="004B0C37" w:rsidP="004B0C37">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4B0C37" w:rsidRPr="007E0B31" w14:paraId="65701A2F" w14:textId="77777777" w:rsidTr="00430791">
        <w:trPr>
          <w:cantSplit/>
        </w:trPr>
        <w:tc>
          <w:tcPr>
            <w:tcW w:w="2884" w:type="dxa"/>
          </w:tcPr>
          <w:p w14:paraId="7DA4E9BF" w14:textId="53EC5DBC" w:rsidR="004B0C37" w:rsidRPr="0081264E" w:rsidRDefault="004B0C37" w:rsidP="004B0C37">
            <w:pPr>
              <w:pStyle w:val="Arial11Bold"/>
              <w:rPr>
                <w:rFonts w:cs="Arial"/>
              </w:rPr>
            </w:pPr>
            <w:r w:rsidRPr="0081264E">
              <w:rPr>
                <w:rFonts w:cs="Arial"/>
              </w:rPr>
              <w:t>TERRE Bid</w:t>
            </w:r>
          </w:p>
        </w:tc>
        <w:tc>
          <w:tcPr>
            <w:tcW w:w="6634" w:type="dxa"/>
          </w:tcPr>
          <w:p w14:paraId="3AA84BC8" w14:textId="59D282F8" w:rsidR="004B0C37" w:rsidRPr="0081264E" w:rsidRDefault="004B0C37" w:rsidP="004B0C37">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4B0C37" w:rsidRPr="007E0B31" w14:paraId="55062C4A" w14:textId="77777777" w:rsidTr="00430791">
        <w:trPr>
          <w:cantSplit/>
        </w:trPr>
        <w:tc>
          <w:tcPr>
            <w:tcW w:w="2884" w:type="dxa"/>
          </w:tcPr>
          <w:p w14:paraId="0E3BA98F" w14:textId="3DE6A8A3" w:rsidR="004B0C37" w:rsidRPr="0081264E" w:rsidRDefault="004B0C37" w:rsidP="004B0C37">
            <w:pPr>
              <w:pStyle w:val="Arial11Bold"/>
              <w:rPr>
                <w:rFonts w:cs="Arial"/>
              </w:rPr>
            </w:pPr>
            <w:r>
              <w:rPr>
                <w:rFonts w:cs="Arial"/>
              </w:rPr>
              <w:t>TERRE Central Platform</w:t>
            </w:r>
          </w:p>
        </w:tc>
        <w:tc>
          <w:tcPr>
            <w:tcW w:w="6634" w:type="dxa"/>
          </w:tcPr>
          <w:p w14:paraId="21E47917" w14:textId="46FA1734" w:rsidR="004B0C37" w:rsidRPr="0081264E" w:rsidRDefault="004B0C37" w:rsidP="004B0C37">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4B0C37" w:rsidRPr="0079139F" w14:paraId="275B43EB" w14:textId="77777777" w:rsidTr="00430791">
        <w:trPr>
          <w:cantSplit/>
        </w:trPr>
        <w:tc>
          <w:tcPr>
            <w:tcW w:w="2884" w:type="dxa"/>
          </w:tcPr>
          <w:p w14:paraId="2CEC27FA" w14:textId="6D73E446" w:rsidR="004B0C37" w:rsidRPr="0079139F" w:rsidRDefault="004B0C37" w:rsidP="004B0C37">
            <w:pPr>
              <w:pStyle w:val="Arial11Bold"/>
              <w:rPr>
                <w:rFonts w:cs="Arial"/>
              </w:rPr>
            </w:pPr>
            <w:r w:rsidRPr="0079139F">
              <w:rPr>
                <w:rFonts w:cs="Arial"/>
              </w:rPr>
              <w:t>TERRE Data Validation and Consistency Rules</w:t>
            </w:r>
          </w:p>
        </w:tc>
        <w:tc>
          <w:tcPr>
            <w:tcW w:w="6634" w:type="dxa"/>
          </w:tcPr>
          <w:p w14:paraId="7AC65FEF" w14:textId="12093011" w:rsidR="004B0C37" w:rsidRDefault="004B0C37" w:rsidP="004B0C37">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4B0C37" w:rsidRPr="007E0B31" w14:paraId="377F57A2" w14:textId="77777777" w:rsidTr="00430791">
        <w:trPr>
          <w:cantSplit/>
        </w:trPr>
        <w:tc>
          <w:tcPr>
            <w:tcW w:w="2884" w:type="dxa"/>
          </w:tcPr>
          <w:p w14:paraId="150333DE" w14:textId="33A1157A" w:rsidR="004B0C37" w:rsidRDefault="004B0C37" w:rsidP="004B0C37">
            <w:pPr>
              <w:pStyle w:val="Arial11Bold"/>
              <w:jc w:val="both"/>
              <w:rPr>
                <w:rFonts w:cs="Arial"/>
              </w:rPr>
            </w:pPr>
            <w:r w:rsidRPr="0081264E">
              <w:rPr>
                <w:rFonts w:cs="Arial"/>
              </w:rPr>
              <w:t>TERRE Gate Closure</w:t>
            </w:r>
          </w:p>
        </w:tc>
        <w:tc>
          <w:tcPr>
            <w:tcW w:w="6634" w:type="dxa"/>
          </w:tcPr>
          <w:p w14:paraId="36E98425" w14:textId="7BF742E0" w:rsidR="004B0C37" w:rsidRPr="0081264E" w:rsidRDefault="004B0C37" w:rsidP="004B0C37">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4B0C37" w:rsidRPr="007E0B31" w14:paraId="162A65B2" w14:textId="77777777" w:rsidTr="00430791">
        <w:trPr>
          <w:cantSplit/>
        </w:trPr>
        <w:tc>
          <w:tcPr>
            <w:tcW w:w="2884" w:type="dxa"/>
          </w:tcPr>
          <w:p w14:paraId="1E8AEB6A" w14:textId="77777777" w:rsidR="004B0C37" w:rsidRDefault="004B0C37" w:rsidP="004B0C37">
            <w:pPr>
              <w:pStyle w:val="Arial11Bold"/>
              <w:jc w:val="both"/>
              <w:rPr>
                <w:rFonts w:cs="Arial"/>
              </w:rPr>
            </w:pPr>
            <w:r>
              <w:rPr>
                <w:rFonts w:cs="Arial"/>
              </w:rPr>
              <w:t>TERRE Instruction</w:t>
            </w:r>
          </w:p>
          <w:p w14:paraId="6C90D26B" w14:textId="1F6FC951" w:rsidR="004B0C37" w:rsidRPr="0081264E" w:rsidRDefault="004B0C37" w:rsidP="004B0C37">
            <w:pPr>
              <w:pStyle w:val="Arial11Bold"/>
              <w:jc w:val="both"/>
              <w:rPr>
                <w:rFonts w:cs="Arial"/>
              </w:rPr>
            </w:pPr>
            <w:r w:rsidRPr="0081264E">
              <w:rPr>
                <w:rFonts w:cs="Arial"/>
              </w:rPr>
              <w:t>Guide</w:t>
            </w:r>
          </w:p>
        </w:tc>
        <w:tc>
          <w:tcPr>
            <w:tcW w:w="6634" w:type="dxa"/>
          </w:tcPr>
          <w:p w14:paraId="0AE534E2" w14:textId="203C4D64" w:rsidR="004B0C37" w:rsidRDefault="004B0C37" w:rsidP="004B0C37">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4B0C37" w:rsidRPr="007E0B31" w14:paraId="3B8258A7" w14:textId="77777777" w:rsidTr="00430791">
        <w:trPr>
          <w:cantSplit/>
        </w:trPr>
        <w:tc>
          <w:tcPr>
            <w:tcW w:w="2884" w:type="dxa"/>
          </w:tcPr>
          <w:p w14:paraId="0D19D080" w14:textId="77777777" w:rsidR="004B0C37" w:rsidRPr="007E0B31" w:rsidRDefault="004B0C37" w:rsidP="004B0C37">
            <w:pPr>
              <w:pStyle w:val="Arial11Bold"/>
              <w:rPr>
                <w:rFonts w:cs="Arial"/>
              </w:rPr>
            </w:pPr>
            <w:r w:rsidRPr="007E0B31">
              <w:rPr>
                <w:rFonts w:cs="Arial"/>
              </w:rPr>
              <w:t>Test Co-ordinator</w:t>
            </w:r>
          </w:p>
        </w:tc>
        <w:tc>
          <w:tcPr>
            <w:tcW w:w="6634" w:type="dxa"/>
          </w:tcPr>
          <w:p w14:paraId="326082B0" w14:textId="77777777" w:rsidR="004B0C37" w:rsidRPr="007E0B31" w:rsidRDefault="004B0C37" w:rsidP="004B0C37">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4B0C37" w:rsidRPr="007E0B31" w14:paraId="01488D17" w14:textId="77777777" w:rsidTr="00430791">
        <w:trPr>
          <w:cantSplit/>
        </w:trPr>
        <w:tc>
          <w:tcPr>
            <w:tcW w:w="2884" w:type="dxa"/>
          </w:tcPr>
          <w:p w14:paraId="128FD9C9" w14:textId="77777777" w:rsidR="004B0C37" w:rsidRPr="007E0B31" w:rsidRDefault="004B0C37" w:rsidP="004B0C37">
            <w:pPr>
              <w:pStyle w:val="Arial11Bold"/>
              <w:rPr>
                <w:rFonts w:cs="Arial"/>
              </w:rPr>
            </w:pPr>
            <w:r w:rsidRPr="007E0B31">
              <w:rPr>
                <w:rFonts w:cs="Arial"/>
              </w:rPr>
              <w:t>Test Panel</w:t>
            </w:r>
          </w:p>
        </w:tc>
        <w:tc>
          <w:tcPr>
            <w:tcW w:w="6634" w:type="dxa"/>
          </w:tcPr>
          <w:p w14:paraId="33A2A2B3" w14:textId="77777777" w:rsidR="004B0C37" w:rsidRPr="007E0B31" w:rsidRDefault="004B0C37" w:rsidP="004B0C37">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4B0C37" w:rsidRPr="007E0B31" w14:paraId="2164A4E4" w14:textId="77777777" w:rsidTr="00430791">
        <w:trPr>
          <w:cantSplit/>
        </w:trPr>
        <w:tc>
          <w:tcPr>
            <w:tcW w:w="2884" w:type="dxa"/>
          </w:tcPr>
          <w:p w14:paraId="1F60112F" w14:textId="41D5FEBC" w:rsidR="004B0C37" w:rsidRPr="00875FA6" w:rsidRDefault="004B0C37" w:rsidP="004B0C37">
            <w:pPr>
              <w:pStyle w:val="Arial11Bold"/>
            </w:pPr>
            <w:r w:rsidRPr="00875FA6">
              <w:t>Test Plan</w:t>
            </w:r>
          </w:p>
        </w:tc>
        <w:tc>
          <w:tcPr>
            <w:tcW w:w="6634" w:type="dxa"/>
          </w:tcPr>
          <w:p w14:paraId="438005A0" w14:textId="76F7FBDF" w:rsidR="004B0C37" w:rsidRPr="00875FA6"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28AD5A3B" w14:textId="77777777" w:rsidTr="00430791">
        <w:trPr>
          <w:cantSplit/>
        </w:trPr>
        <w:tc>
          <w:tcPr>
            <w:tcW w:w="2884" w:type="dxa"/>
          </w:tcPr>
          <w:p w14:paraId="57595996" w14:textId="77777777" w:rsidR="004B0C37" w:rsidRPr="007E0B31" w:rsidRDefault="004B0C37" w:rsidP="004B0C37">
            <w:pPr>
              <w:pStyle w:val="Arial11Bold"/>
              <w:rPr>
                <w:rFonts w:cs="Arial"/>
              </w:rPr>
            </w:pPr>
            <w:r w:rsidRPr="007E0B31">
              <w:rPr>
                <w:rFonts w:cs="Arial"/>
              </w:rPr>
              <w:t>Test Programme</w:t>
            </w:r>
          </w:p>
        </w:tc>
        <w:tc>
          <w:tcPr>
            <w:tcW w:w="6634" w:type="dxa"/>
          </w:tcPr>
          <w:p w14:paraId="19CEAC1B" w14:textId="77C128C1" w:rsidR="004B0C37" w:rsidRPr="007E0B31" w:rsidRDefault="004B0C37" w:rsidP="004B0C37">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4B0C37" w:rsidRPr="007E0B31" w14:paraId="1328CFC6" w14:textId="77777777" w:rsidTr="00430791">
        <w:trPr>
          <w:cantSplit/>
        </w:trPr>
        <w:tc>
          <w:tcPr>
            <w:tcW w:w="2884" w:type="dxa"/>
          </w:tcPr>
          <w:p w14:paraId="1D6B5BC8" w14:textId="77777777" w:rsidR="004B0C37" w:rsidRPr="007E0B31" w:rsidRDefault="004B0C37" w:rsidP="004B0C37">
            <w:pPr>
              <w:pStyle w:val="Arial11Bold"/>
              <w:rPr>
                <w:rFonts w:cs="Arial"/>
              </w:rPr>
            </w:pPr>
            <w:r w:rsidRPr="007E0B31">
              <w:rPr>
                <w:rFonts w:cs="Arial"/>
              </w:rPr>
              <w:t>Test Proposer</w:t>
            </w:r>
          </w:p>
        </w:tc>
        <w:tc>
          <w:tcPr>
            <w:tcW w:w="6634" w:type="dxa"/>
          </w:tcPr>
          <w:p w14:paraId="3AACD309" w14:textId="77777777" w:rsidR="004B0C37" w:rsidRPr="007E0B31" w:rsidRDefault="004B0C37" w:rsidP="004B0C37">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4B0C37" w:rsidRPr="007E0B31" w14:paraId="316C92C8" w14:textId="77777777" w:rsidTr="00430791">
        <w:trPr>
          <w:cantSplit/>
        </w:trPr>
        <w:tc>
          <w:tcPr>
            <w:tcW w:w="2884" w:type="dxa"/>
          </w:tcPr>
          <w:p w14:paraId="06874C34" w14:textId="30838C72" w:rsidR="004B0C37" w:rsidRPr="004C03CD" w:rsidRDefault="004B0C37" w:rsidP="004B0C37">
            <w:pPr>
              <w:pStyle w:val="Arial11Bold"/>
              <w:rPr>
                <w:rFonts w:cs="Arial"/>
              </w:rPr>
            </w:pPr>
            <w:r w:rsidRPr="002510FF">
              <w:rPr>
                <w:rFonts w:cs="Arial"/>
              </w:rPr>
              <w:t>Test Signal</w:t>
            </w:r>
          </w:p>
        </w:tc>
        <w:tc>
          <w:tcPr>
            <w:tcW w:w="6634" w:type="dxa"/>
          </w:tcPr>
          <w:p w14:paraId="0F830BE9" w14:textId="5C14D1D7" w:rsidR="004B0C37" w:rsidRPr="004C03CD" w:rsidRDefault="004B0C37" w:rsidP="004B0C37">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4B0C37" w:rsidRPr="007E0B31" w14:paraId="1191920B" w14:textId="77777777" w:rsidTr="00430791">
        <w:trPr>
          <w:cantSplit/>
        </w:trPr>
        <w:tc>
          <w:tcPr>
            <w:tcW w:w="2884" w:type="dxa"/>
          </w:tcPr>
          <w:p w14:paraId="1A32535D" w14:textId="3657B7C0" w:rsidR="004B0C37" w:rsidRPr="007E0B31" w:rsidRDefault="004B0C37" w:rsidP="004B0C37">
            <w:pPr>
              <w:pStyle w:val="Arial11Bold"/>
              <w:rPr>
                <w:rFonts w:cs="Arial"/>
              </w:rPr>
            </w:pPr>
            <w:r>
              <w:rPr>
                <w:rFonts w:cs="Arial"/>
              </w:rPr>
              <w:t>The Company</w:t>
            </w:r>
          </w:p>
        </w:tc>
        <w:tc>
          <w:tcPr>
            <w:tcW w:w="6634" w:type="dxa"/>
          </w:tcPr>
          <w:p w14:paraId="17B4E3BD" w14:textId="70ADDF76" w:rsidR="004B0C37" w:rsidRPr="007E0B31" w:rsidRDefault="004B0C37" w:rsidP="004B0C37">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4B0C37" w:rsidRPr="007E0B31" w14:paraId="100BAB28" w14:textId="77777777" w:rsidTr="00430791">
        <w:trPr>
          <w:cantSplit/>
        </w:trPr>
        <w:tc>
          <w:tcPr>
            <w:tcW w:w="2884" w:type="dxa"/>
          </w:tcPr>
          <w:p w14:paraId="4F575092" w14:textId="1BAAF1FB" w:rsidR="004B0C37" w:rsidRPr="007E0B31" w:rsidRDefault="004B0C37" w:rsidP="004B0C37">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4B0C37" w:rsidRPr="007E0B31" w:rsidRDefault="004B0C37" w:rsidP="004B0C37">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4B0C37" w:rsidRPr="007E0B31" w14:paraId="07C21332" w14:textId="77777777" w:rsidTr="00430791">
        <w:trPr>
          <w:cantSplit/>
        </w:trPr>
        <w:tc>
          <w:tcPr>
            <w:tcW w:w="2884" w:type="dxa"/>
          </w:tcPr>
          <w:p w14:paraId="46DE90D6" w14:textId="315D2376" w:rsidR="004B0C37" w:rsidRPr="007E0B31" w:rsidRDefault="004B0C37" w:rsidP="004B0C37">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4B0C37" w:rsidRPr="007E0B31" w:rsidRDefault="004B0C37" w:rsidP="004B0C37">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4B0C37" w:rsidRPr="007E0B31" w14:paraId="7E0C0F2F" w14:textId="77777777" w:rsidTr="00430791">
        <w:trPr>
          <w:cantSplit/>
        </w:trPr>
        <w:tc>
          <w:tcPr>
            <w:tcW w:w="2884" w:type="dxa"/>
          </w:tcPr>
          <w:p w14:paraId="1E0D9CB3" w14:textId="157BEEAF" w:rsidR="004B0C37" w:rsidRPr="00A438EF" w:rsidRDefault="004B0C37" w:rsidP="004B0C37">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4B0C37" w:rsidRPr="00CE4CCF" w:rsidRDefault="004B0C37" w:rsidP="004B0C37">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4B0C37" w:rsidRPr="007E0B31" w14:paraId="051B9233" w14:textId="77777777" w:rsidTr="00430791">
        <w:trPr>
          <w:cantSplit/>
        </w:trPr>
        <w:tc>
          <w:tcPr>
            <w:tcW w:w="2884" w:type="dxa"/>
          </w:tcPr>
          <w:p w14:paraId="2A8B99B3" w14:textId="592766FF" w:rsidR="004B0C37" w:rsidRPr="007E0B31" w:rsidRDefault="004B0C37" w:rsidP="004B0C37">
            <w:pPr>
              <w:pStyle w:val="Arial11Bold"/>
              <w:rPr>
                <w:rFonts w:cs="Arial"/>
              </w:rPr>
            </w:pPr>
            <w:r w:rsidRPr="0001102F">
              <w:rPr>
                <w:rFonts w:cs="Arial"/>
              </w:rPr>
              <w:t>Top Up Restoration Contract</w:t>
            </w:r>
          </w:p>
        </w:tc>
        <w:tc>
          <w:tcPr>
            <w:tcW w:w="6634" w:type="dxa"/>
          </w:tcPr>
          <w:p w14:paraId="48943893" w14:textId="224A59E7" w:rsidR="004B0C37" w:rsidRPr="007E0B31" w:rsidRDefault="004B0C37" w:rsidP="004B0C37">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4B0C37" w:rsidRPr="007E0B31" w14:paraId="767E36DB" w14:textId="77777777" w:rsidTr="00430791">
        <w:trPr>
          <w:cantSplit/>
        </w:trPr>
        <w:tc>
          <w:tcPr>
            <w:tcW w:w="2884" w:type="dxa"/>
          </w:tcPr>
          <w:p w14:paraId="130A2E6E" w14:textId="3CD6AF48" w:rsidR="004B0C37" w:rsidRPr="007E0B31" w:rsidRDefault="004B0C37" w:rsidP="004B0C37">
            <w:pPr>
              <w:pStyle w:val="Arial11Bold"/>
              <w:rPr>
                <w:rFonts w:cs="Arial"/>
              </w:rPr>
            </w:pPr>
            <w:r>
              <w:rPr>
                <w:rFonts w:cs="Arial"/>
              </w:rPr>
              <w:t>Top Up Restoration Contractor</w:t>
            </w:r>
          </w:p>
        </w:tc>
        <w:tc>
          <w:tcPr>
            <w:tcW w:w="6634" w:type="dxa"/>
          </w:tcPr>
          <w:p w14:paraId="08A3E597" w14:textId="5B2259FC" w:rsidR="004B0C37" w:rsidRPr="007E0B31" w:rsidRDefault="004B0C37" w:rsidP="004B0C37">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4B0C37" w:rsidRPr="007E0B31" w14:paraId="7BDEB1D1" w14:textId="77777777" w:rsidTr="00430791">
        <w:trPr>
          <w:cantSplit/>
        </w:trPr>
        <w:tc>
          <w:tcPr>
            <w:tcW w:w="2884" w:type="dxa"/>
          </w:tcPr>
          <w:p w14:paraId="6AAC9811" w14:textId="3492013A" w:rsidR="004B0C37" w:rsidRPr="007E0B31" w:rsidRDefault="004B0C37" w:rsidP="004B0C37">
            <w:pPr>
              <w:pStyle w:val="Arial11Bold"/>
              <w:rPr>
                <w:rFonts w:cs="Arial"/>
              </w:rPr>
            </w:pPr>
            <w:r>
              <w:rPr>
                <w:rFonts w:cs="Arial"/>
              </w:rPr>
              <w:t>Top Up Restoration Plant</w:t>
            </w:r>
          </w:p>
        </w:tc>
        <w:tc>
          <w:tcPr>
            <w:tcW w:w="6634" w:type="dxa"/>
          </w:tcPr>
          <w:p w14:paraId="7A52B53D" w14:textId="73F2688D" w:rsidR="004B0C37" w:rsidRPr="007E0B31" w:rsidRDefault="004B0C37" w:rsidP="004B0C37">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4B0C37" w:rsidRPr="007E0B31" w14:paraId="616F93ED" w14:textId="77777777" w:rsidTr="00430791">
        <w:trPr>
          <w:cantSplit/>
        </w:trPr>
        <w:tc>
          <w:tcPr>
            <w:tcW w:w="2884" w:type="dxa"/>
          </w:tcPr>
          <w:p w14:paraId="24BE8F65" w14:textId="7F0CB3AF" w:rsidR="004B0C37" w:rsidRPr="007E0B31" w:rsidRDefault="004B0C37" w:rsidP="004B0C37">
            <w:pPr>
              <w:pStyle w:val="Arial11Bold"/>
              <w:rPr>
                <w:rFonts w:cs="Arial"/>
              </w:rPr>
            </w:pPr>
            <w:r>
              <w:rPr>
                <w:rFonts w:cs="Arial"/>
              </w:rPr>
              <w:t>Top Up Restoration Plant Test</w:t>
            </w:r>
          </w:p>
        </w:tc>
        <w:tc>
          <w:tcPr>
            <w:tcW w:w="6634" w:type="dxa"/>
          </w:tcPr>
          <w:p w14:paraId="3D8FD0F6" w14:textId="218B9E06" w:rsidR="004B0C37" w:rsidRPr="007E0B31" w:rsidRDefault="004B0C37" w:rsidP="004B0C37">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4B0C37" w:rsidRPr="007E0B31" w14:paraId="6E50222A" w14:textId="77777777" w:rsidTr="00430791">
        <w:trPr>
          <w:cantSplit/>
        </w:trPr>
        <w:tc>
          <w:tcPr>
            <w:tcW w:w="2884" w:type="dxa"/>
          </w:tcPr>
          <w:p w14:paraId="1FB787B1" w14:textId="77777777" w:rsidR="004B0C37" w:rsidRPr="007E0B31" w:rsidRDefault="004B0C37" w:rsidP="004B0C37">
            <w:pPr>
              <w:pStyle w:val="Arial11Bold"/>
              <w:rPr>
                <w:rFonts w:cs="Arial"/>
              </w:rPr>
            </w:pPr>
            <w:r w:rsidRPr="007E0B31">
              <w:rPr>
                <w:rFonts w:cs="Arial"/>
              </w:rPr>
              <w:t>Total Shutdown</w:t>
            </w:r>
          </w:p>
        </w:tc>
        <w:tc>
          <w:tcPr>
            <w:tcW w:w="6634" w:type="dxa"/>
          </w:tcPr>
          <w:p w14:paraId="5EDD63F2" w14:textId="1C79CF52" w:rsidR="004B0C37" w:rsidRPr="007E0B31" w:rsidRDefault="004B0C37" w:rsidP="004B0C37">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4B0C37" w:rsidRPr="007E0B31" w14:paraId="03665F8A" w14:textId="77777777" w:rsidTr="00430791">
        <w:trPr>
          <w:cantSplit/>
        </w:trPr>
        <w:tc>
          <w:tcPr>
            <w:tcW w:w="2884" w:type="dxa"/>
          </w:tcPr>
          <w:p w14:paraId="133B8AA4" w14:textId="77777777" w:rsidR="004B0C37" w:rsidRPr="007E0B31" w:rsidRDefault="004B0C37" w:rsidP="004B0C37">
            <w:pPr>
              <w:pStyle w:val="Arial11Bold"/>
              <w:rPr>
                <w:rFonts w:cs="Arial"/>
              </w:rPr>
            </w:pPr>
            <w:r w:rsidRPr="007E0B31">
              <w:rPr>
                <w:rFonts w:cs="Arial"/>
              </w:rPr>
              <w:t>Total System</w:t>
            </w:r>
          </w:p>
        </w:tc>
        <w:tc>
          <w:tcPr>
            <w:tcW w:w="6634" w:type="dxa"/>
          </w:tcPr>
          <w:p w14:paraId="6E425FE9" w14:textId="77777777" w:rsidR="004B0C37" w:rsidRPr="007E0B31" w:rsidRDefault="004B0C37" w:rsidP="004B0C37">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4B0C37" w:rsidRPr="007E0B31" w14:paraId="2CEA121D" w14:textId="77777777" w:rsidTr="00430791">
        <w:trPr>
          <w:cantSplit/>
        </w:trPr>
        <w:tc>
          <w:tcPr>
            <w:tcW w:w="2884" w:type="dxa"/>
          </w:tcPr>
          <w:p w14:paraId="096BE835" w14:textId="77777777" w:rsidR="004B0C37" w:rsidRPr="007E0B31" w:rsidRDefault="004B0C37" w:rsidP="004B0C37">
            <w:pPr>
              <w:pStyle w:val="Arial11Bold"/>
              <w:rPr>
                <w:rFonts w:cs="Arial"/>
              </w:rPr>
            </w:pPr>
            <w:r w:rsidRPr="007E0B31">
              <w:rPr>
                <w:rFonts w:cs="Arial"/>
              </w:rPr>
              <w:t>Trading Point</w:t>
            </w:r>
          </w:p>
        </w:tc>
        <w:tc>
          <w:tcPr>
            <w:tcW w:w="6634" w:type="dxa"/>
          </w:tcPr>
          <w:p w14:paraId="0BB80024" w14:textId="6807865F" w:rsidR="004B0C37" w:rsidRPr="007E0B31" w:rsidRDefault="004B0C37" w:rsidP="004B0C37">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4B0C37" w:rsidRPr="007E0B31" w14:paraId="6355B4EF" w14:textId="77777777" w:rsidTr="00430791">
        <w:trPr>
          <w:cantSplit/>
        </w:trPr>
        <w:tc>
          <w:tcPr>
            <w:tcW w:w="2884" w:type="dxa"/>
          </w:tcPr>
          <w:p w14:paraId="2AC59C62" w14:textId="77777777" w:rsidR="004B0C37" w:rsidRPr="007E0B31" w:rsidRDefault="004B0C37" w:rsidP="004B0C37">
            <w:pPr>
              <w:pStyle w:val="Arial11Bold"/>
              <w:rPr>
                <w:rFonts w:cs="Arial"/>
              </w:rPr>
            </w:pPr>
            <w:r w:rsidRPr="007E0B31">
              <w:rPr>
                <w:rFonts w:cs="Arial"/>
              </w:rPr>
              <w:t>Transfer Date</w:t>
            </w:r>
          </w:p>
        </w:tc>
        <w:tc>
          <w:tcPr>
            <w:tcW w:w="6634" w:type="dxa"/>
          </w:tcPr>
          <w:p w14:paraId="7A0D17C4" w14:textId="77777777" w:rsidR="004B0C37" w:rsidRPr="007E0B31" w:rsidRDefault="004B0C37" w:rsidP="004B0C37">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4B0C37" w:rsidRPr="007E0B31" w14:paraId="2FFD149D" w14:textId="77777777" w:rsidTr="00430791">
        <w:trPr>
          <w:cantSplit/>
        </w:trPr>
        <w:tc>
          <w:tcPr>
            <w:tcW w:w="2884" w:type="dxa"/>
          </w:tcPr>
          <w:p w14:paraId="6A0B230B" w14:textId="77777777" w:rsidR="004B0C37" w:rsidRPr="007E0B31" w:rsidRDefault="004B0C37" w:rsidP="004B0C37">
            <w:pPr>
              <w:pStyle w:val="Arial11Bold"/>
              <w:rPr>
                <w:rFonts w:cs="Arial"/>
              </w:rPr>
            </w:pPr>
            <w:r w:rsidRPr="007E0B31">
              <w:rPr>
                <w:rFonts w:cs="Arial"/>
              </w:rPr>
              <w:lastRenderedPageBreak/>
              <w:t>Transmission</w:t>
            </w:r>
          </w:p>
        </w:tc>
        <w:tc>
          <w:tcPr>
            <w:tcW w:w="6634" w:type="dxa"/>
          </w:tcPr>
          <w:p w14:paraId="484C3E41" w14:textId="77777777" w:rsidR="004B0C37" w:rsidRPr="007E0B31" w:rsidRDefault="004B0C37" w:rsidP="004B0C37">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4B0C37" w:rsidRPr="007E0B31" w14:paraId="369076F1" w14:textId="77777777" w:rsidTr="00430791">
        <w:trPr>
          <w:cantSplit/>
        </w:trPr>
        <w:tc>
          <w:tcPr>
            <w:tcW w:w="2884" w:type="dxa"/>
          </w:tcPr>
          <w:p w14:paraId="1B0C8C13" w14:textId="77777777" w:rsidR="004B0C37" w:rsidRPr="007E0B31" w:rsidRDefault="004B0C37" w:rsidP="004B0C37">
            <w:pPr>
              <w:pStyle w:val="Arial11Bold"/>
              <w:rPr>
                <w:rFonts w:cs="Arial"/>
              </w:rPr>
            </w:pPr>
            <w:r w:rsidRPr="007E0B31">
              <w:rPr>
                <w:rFonts w:cs="Arial"/>
                <w:lang w:val="en-US"/>
              </w:rPr>
              <w:t>Transmission Area</w:t>
            </w:r>
          </w:p>
        </w:tc>
        <w:tc>
          <w:tcPr>
            <w:tcW w:w="6634" w:type="dxa"/>
          </w:tcPr>
          <w:p w14:paraId="4B6681D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4B0C37" w:rsidRPr="007E0B31" w14:paraId="052C965A" w14:textId="77777777" w:rsidTr="00430791">
        <w:trPr>
          <w:cantSplit/>
        </w:trPr>
        <w:tc>
          <w:tcPr>
            <w:tcW w:w="2884" w:type="dxa"/>
          </w:tcPr>
          <w:p w14:paraId="5F2FC0DC" w14:textId="77777777" w:rsidR="004B0C37" w:rsidRPr="007E0B31" w:rsidRDefault="004B0C37" w:rsidP="004B0C37">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4B0C37" w:rsidRPr="007E0B31" w14:paraId="0DDE5639" w14:textId="77777777" w:rsidTr="00430791">
        <w:trPr>
          <w:cantSplit/>
        </w:trPr>
        <w:tc>
          <w:tcPr>
            <w:tcW w:w="2884" w:type="dxa"/>
          </w:tcPr>
          <w:p w14:paraId="1A90AEFF" w14:textId="77777777" w:rsidR="004B0C37" w:rsidRPr="007E0B31" w:rsidRDefault="004B0C37" w:rsidP="004B0C37">
            <w:pPr>
              <w:pStyle w:val="Arial11Bold"/>
              <w:rPr>
                <w:rFonts w:cs="Arial"/>
              </w:rPr>
            </w:pPr>
            <w:r w:rsidRPr="007E0B31">
              <w:rPr>
                <w:rFonts w:cs="Arial"/>
              </w:rPr>
              <w:t>Transmission DC Converter</w:t>
            </w:r>
          </w:p>
        </w:tc>
        <w:tc>
          <w:tcPr>
            <w:tcW w:w="6634" w:type="dxa"/>
          </w:tcPr>
          <w:p w14:paraId="3B963E3C" w14:textId="77777777" w:rsidR="004B0C37" w:rsidRPr="007E0B31" w:rsidRDefault="004B0C37" w:rsidP="004B0C37">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4B0C37" w:rsidRPr="007E0B31" w14:paraId="5F8263B5" w14:textId="77777777" w:rsidTr="00430791">
        <w:trPr>
          <w:cantSplit/>
        </w:trPr>
        <w:tc>
          <w:tcPr>
            <w:tcW w:w="2884" w:type="dxa"/>
          </w:tcPr>
          <w:p w14:paraId="259E74B1" w14:textId="77777777" w:rsidR="004B0C37" w:rsidRPr="007E0B31" w:rsidRDefault="004B0C37" w:rsidP="004B0C37">
            <w:pPr>
              <w:pStyle w:val="Arial11Bold"/>
              <w:rPr>
                <w:rFonts w:cs="Arial"/>
              </w:rPr>
            </w:pPr>
            <w:r w:rsidRPr="007E0B31">
              <w:rPr>
                <w:rFonts w:cs="Arial"/>
              </w:rPr>
              <w:t>Transmission Entry Capacity</w:t>
            </w:r>
          </w:p>
        </w:tc>
        <w:tc>
          <w:tcPr>
            <w:tcW w:w="6634" w:type="dxa"/>
          </w:tcPr>
          <w:p w14:paraId="4AEF75AE"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01834965" w14:textId="77777777" w:rsidTr="00430791">
        <w:trPr>
          <w:cantSplit/>
        </w:trPr>
        <w:tc>
          <w:tcPr>
            <w:tcW w:w="2884" w:type="dxa"/>
          </w:tcPr>
          <w:p w14:paraId="28380C3E" w14:textId="77777777" w:rsidR="004B0C37" w:rsidRPr="007E0B31" w:rsidRDefault="004B0C37" w:rsidP="004B0C37">
            <w:pPr>
              <w:pStyle w:val="Arial11Bold"/>
              <w:rPr>
                <w:rFonts w:cs="Arial"/>
              </w:rPr>
            </w:pPr>
            <w:r w:rsidRPr="007E0B31">
              <w:rPr>
                <w:rFonts w:cs="Arial"/>
              </w:rPr>
              <w:t>Transmission Interface Circuit</w:t>
            </w:r>
          </w:p>
        </w:tc>
        <w:tc>
          <w:tcPr>
            <w:tcW w:w="6634" w:type="dxa"/>
          </w:tcPr>
          <w:p w14:paraId="77136DC3" w14:textId="77777777" w:rsidR="004B0C37" w:rsidRPr="00E9642F" w:rsidRDefault="004B0C37" w:rsidP="004B0C37">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4B0C37" w:rsidRPr="007E0B31" w:rsidRDefault="004B0C37" w:rsidP="004B0C37">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4B0C37" w:rsidRPr="007E0B31" w14:paraId="14A60B97" w14:textId="77777777" w:rsidTr="00430791">
        <w:trPr>
          <w:cantSplit/>
        </w:trPr>
        <w:tc>
          <w:tcPr>
            <w:tcW w:w="2884" w:type="dxa"/>
          </w:tcPr>
          <w:p w14:paraId="24A351F4" w14:textId="77777777" w:rsidR="004B0C37" w:rsidRPr="007E0B31" w:rsidRDefault="004B0C37" w:rsidP="004B0C37">
            <w:pPr>
              <w:pStyle w:val="Arial11Bold"/>
              <w:rPr>
                <w:rFonts w:cs="Arial"/>
              </w:rPr>
            </w:pPr>
            <w:r w:rsidRPr="007E0B31">
              <w:rPr>
                <w:rFonts w:cs="Arial"/>
              </w:rPr>
              <w:t>Transmission Interface Point</w:t>
            </w:r>
          </w:p>
        </w:tc>
        <w:tc>
          <w:tcPr>
            <w:tcW w:w="6634" w:type="dxa"/>
          </w:tcPr>
          <w:p w14:paraId="288BC234" w14:textId="0940EB1B" w:rsidR="004B0C37" w:rsidRPr="007E0B31" w:rsidRDefault="004B0C37" w:rsidP="004B0C37">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4B0C37" w:rsidRPr="007E0B31" w14:paraId="12E4E169" w14:textId="77777777" w:rsidTr="00430791">
        <w:trPr>
          <w:cantSplit/>
        </w:trPr>
        <w:tc>
          <w:tcPr>
            <w:tcW w:w="2884" w:type="dxa"/>
          </w:tcPr>
          <w:p w14:paraId="41174EA6" w14:textId="77777777" w:rsidR="004B0C37" w:rsidRPr="007E0B31" w:rsidRDefault="004B0C37" w:rsidP="004B0C37">
            <w:pPr>
              <w:pStyle w:val="Arial11Bold"/>
              <w:rPr>
                <w:rFonts w:cs="Arial"/>
              </w:rPr>
            </w:pPr>
            <w:r w:rsidRPr="007E0B31">
              <w:rPr>
                <w:rFonts w:cs="Arial"/>
              </w:rPr>
              <w:t>Transmission Interface Site</w:t>
            </w:r>
          </w:p>
        </w:tc>
        <w:tc>
          <w:tcPr>
            <w:tcW w:w="6634" w:type="dxa"/>
          </w:tcPr>
          <w:p w14:paraId="36310DA2" w14:textId="1A88231F" w:rsidR="004B0C37" w:rsidRPr="007E0B31" w:rsidRDefault="004B0C37" w:rsidP="004B0C37">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4B0C37" w:rsidRPr="007E0B31" w14:paraId="0B4F08F2" w14:textId="77777777" w:rsidTr="00430791">
        <w:trPr>
          <w:cantSplit/>
        </w:trPr>
        <w:tc>
          <w:tcPr>
            <w:tcW w:w="2884" w:type="dxa"/>
          </w:tcPr>
          <w:p w14:paraId="71A83FA6" w14:textId="77777777" w:rsidR="004B0C37" w:rsidRPr="007E0B31" w:rsidRDefault="004B0C37" w:rsidP="004B0C37">
            <w:pPr>
              <w:pStyle w:val="Arial11Bold"/>
              <w:rPr>
                <w:rFonts w:cs="Arial"/>
              </w:rPr>
            </w:pPr>
            <w:r w:rsidRPr="007E0B31">
              <w:rPr>
                <w:rFonts w:cs="Arial"/>
              </w:rPr>
              <w:t>Transmission Licence</w:t>
            </w:r>
          </w:p>
        </w:tc>
        <w:tc>
          <w:tcPr>
            <w:tcW w:w="6634" w:type="dxa"/>
          </w:tcPr>
          <w:p w14:paraId="5E9EC095" w14:textId="77777777" w:rsidR="004B0C37" w:rsidRPr="007E0B31" w:rsidRDefault="004B0C37" w:rsidP="004B0C37">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4B0C37" w:rsidRPr="007E0B31" w14:paraId="1F5A6A84" w14:textId="77777777" w:rsidTr="00430791">
        <w:trPr>
          <w:cantSplit/>
        </w:trPr>
        <w:tc>
          <w:tcPr>
            <w:tcW w:w="2884" w:type="dxa"/>
          </w:tcPr>
          <w:p w14:paraId="7216E635" w14:textId="77777777" w:rsidR="004B0C37" w:rsidRPr="007E0B31" w:rsidRDefault="004B0C37" w:rsidP="004B0C37">
            <w:pPr>
              <w:pStyle w:val="Arial11Bold"/>
              <w:rPr>
                <w:rFonts w:cs="Arial"/>
              </w:rPr>
            </w:pPr>
            <w:r w:rsidRPr="007E0B31">
              <w:rPr>
                <w:rFonts w:cs="Arial"/>
              </w:rPr>
              <w:t>Transmission Licensee</w:t>
            </w:r>
          </w:p>
        </w:tc>
        <w:tc>
          <w:tcPr>
            <w:tcW w:w="6634" w:type="dxa"/>
          </w:tcPr>
          <w:p w14:paraId="738A653A" w14:textId="37035491" w:rsidR="004B0C37" w:rsidRPr="007E0B31" w:rsidRDefault="004B0C37" w:rsidP="004B0C37">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4B0C37" w:rsidRPr="007E0B31" w14:paraId="6ED18EA3" w14:textId="77777777" w:rsidTr="00430791">
        <w:trPr>
          <w:cantSplit/>
        </w:trPr>
        <w:tc>
          <w:tcPr>
            <w:tcW w:w="2884" w:type="dxa"/>
          </w:tcPr>
          <w:p w14:paraId="6AB51AF3" w14:textId="77777777" w:rsidR="004B0C37" w:rsidRPr="007E0B31" w:rsidRDefault="004B0C37" w:rsidP="004B0C37">
            <w:pPr>
              <w:pStyle w:val="Arial11Bold"/>
              <w:rPr>
                <w:rFonts w:cs="Arial"/>
              </w:rPr>
            </w:pPr>
            <w:r w:rsidRPr="007E0B31">
              <w:rPr>
                <w:rFonts w:cs="Arial"/>
              </w:rPr>
              <w:t>Transmission Site</w:t>
            </w:r>
          </w:p>
        </w:tc>
        <w:tc>
          <w:tcPr>
            <w:tcW w:w="6634" w:type="dxa"/>
          </w:tcPr>
          <w:p w14:paraId="307AB72A" w14:textId="46F51AFD" w:rsidR="004B0C37" w:rsidRPr="007E0B31" w:rsidRDefault="004B0C37" w:rsidP="004B0C37">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4B0C37" w:rsidRPr="007E0B31" w14:paraId="6581C4CA" w14:textId="77777777" w:rsidTr="00430791">
        <w:trPr>
          <w:cantSplit/>
        </w:trPr>
        <w:tc>
          <w:tcPr>
            <w:tcW w:w="2884" w:type="dxa"/>
          </w:tcPr>
          <w:p w14:paraId="7859EEE2" w14:textId="77777777" w:rsidR="004B0C37" w:rsidRPr="007E0B31" w:rsidRDefault="004B0C37" w:rsidP="004B0C37">
            <w:pPr>
              <w:pStyle w:val="Arial11Bold"/>
              <w:rPr>
                <w:rFonts w:cs="Arial"/>
              </w:rPr>
            </w:pPr>
            <w:r w:rsidRPr="007E0B31">
              <w:rPr>
                <w:rFonts w:cs="Arial"/>
              </w:rPr>
              <w:lastRenderedPageBreak/>
              <w:t>Transmission System</w:t>
            </w:r>
          </w:p>
        </w:tc>
        <w:tc>
          <w:tcPr>
            <w:tcW w:w="6634" w:type="dxa"/>
          </w:tcPr>
          <w:p w14:paraId="73BB66DD" w14:textId="77777777" w:rsidR="004B0C37" w:rsidRDefault="004B0C37" w:rsidP="004B0C37">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4B0C37" w:rsidRPr="00D95034" w:rsidRDefault="004B0C37" w:rsidP="004B0C37">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4B0C37" w:rsidRPr="00D95034" w:rsidRDefault="004B0C37" w:rsidP="004B0C37">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4B0C37" w:rsidRPr="007E0B31" w:rsidRDefault="004B0C37" w:rsidP="004B0C37">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4B0C37" w:rsidRPr="007E0B31" w14:paraId="6D673E45" w14:textId="77777777" w:rsidTr="00430791">
        <w:trPr>
          <w:cantSplit/>
        </w:trPr>
        <w:tc>
          <w:tcPr>
            <w:tcW w:w="2884" w:type="dxa"/>
          </w:tcPr>
          <w:p w14:paraId="3E6756E5" w14:textId="77777777" w:rsidR="004B0C37" w:rsidRPr="007E0B31" w:rsidRDefault="004B0C37" w:rsidP="004B0C37">
            <w:pPr>
              <w:pStyle w:val="Arial11Bold"/>
              <w:rPr>
                <w:rFonts w:cs="Arial"/>
              </w:rPr>
            </w:pPr>
            <w:r w:rsidRPr="007E0B31">
              <w:rPr>
                <w:rFonts w:cs="Arial"/>
              </w:rPr>
              <w:t>Turbine Time Constant</w:t>
            </w:r>
          </w:p>
        </w:tc>
        <w:tc>
          <w:tcPr>
            <w:tcW w:w="6634" w:type="dxa"/>
          </w:tcPr>
          <w:p w14:paraId="1D7D5D0B"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4B0C37" w:rsidRPr="007E0B31" w14:paraId="69758B0F" w14:textId="77777777" w:rsidTr="00430791">
        <w:trPr>
          <w:cantSplit/>
        </w:trPr>
        <w:tc>
          <w:tcPr>
            <w:tcW w:w="2884" w:type="dxa"/>
          </w:tcPr>
          <w:p w14:paraId="2CCCBDA7"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4B0C37" w:rsidRPr="007E0B31" w:rsidRDefault="004B0C37" w:rsidP="004B0C37">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4B0C37" w:rsidRPr="007E0B31" w14:paraId="617806BC" w14:textId="77777777" w:rsidTr="00430791">
        <w:trPr>
          <w:cantSplit/>
        </w:trPr>
        <w:tc>
          <w:tcPr>
            <w:tcW w:w="2884" w:type="dxa"/>
          </w:tcPr>
          <w:p w14:paraId="5D64AA45" w14:textId="77777777" w:rsidR="004B0C37" w:rsidRPr="007E0B31" w:rsidRDefault="004B0C37" w:rsidP="004B0C37">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4B0C37" w:rsidRPr="007E0B31" w:rsidRDefault="004B0C37" w:rsidP="004B0C37">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4B0C37" w:rsidRPr="007E0B31" w14:paraId="4DC46CF3" w14:textId="77777777" w:rsidTr="00430791">
        <w:trPr>
          <w:cantSplit/>
        </w:trPr>
        <w:tc>
          <w:tcPr>
            <w:tcW w:w="2884" w:type="dxa"/>
          </w:tcPr>
          <w:p w14:paraId="54A735C9"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4B0C37" w:rsidRPr="007E0B31" w:rsidRDefault="004B0C37" w:rsidP="004B0C37">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4B0C37" w:rsidRPr="007E0B31" w14:paraId="04971D97" w14:textId="77777777" w:rsidTr="00430791">
        <w:trPr>
          <w:cantSplit/>
        </w:trPr>
        <w:tc>
          <w:tcPr>
            <w:tcW w:w="2884" w:type="dxa"/>
          </w:tcPr>
          <w:p w14:paraId="03947CC0" w14:textId="77777777" w:rsidR="004B0C37" w:rsidRPr="007E0B31" w:rsidRDefault="004B0C37" w:rsidP="004B0C37">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4B0C37" w:rsidRPr="007E0B31" w:rsidRDefault="004B0C37" w:rsidP="004B0C37">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4B0C37" w:rsidRPr="007E0B31" w:rsidRDefault="004B0C37" w:rsidP="004B0C37">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4B0C37" w:rsidRPr="007E0B31" w:rsidRDefault="004B0C37" w:rsidP="004B0C37">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4B0C37" w:rsidRPr="007E0B31" w14:paraId="23E68C54" w14:textId="77777777" w:rsidTr="00430791">
        <w:trPr>
          <w:cantSplit/>
        </w:trPr>
        <w:tc>
          <w:tcPr>
            <w:tcW w:w="2884" w:type="dxa"/>
          </w:tcPr>
          <w:p w14:paraId="3456D5FD" w14:textId="77777777" w:rsidR="004B0C37" w:rsidRPr="007E0B31" w:rsidRDefault="004B0C37" w:rsidP="004B0C37">
            <w:pPr>
              <w:pStyle w:val="Arial11Bold"/>
              <w:rPr>
                <w:rFonts w:cs="Arial"/>
              </w:rPr>
            </w:pPr>
            <w:r w:rsidRPr="007E0B31">
              <w:rPr>
                <w:rFonts w:cs="Arial"/>
              </w:rPr>
              <w:t>Unbalanced Load</w:t>
            </w:r>
          </w:p>
        </w:tc>
        <w:tc>
          <w:tcPr>
            <w:tcW w:w="6634" w:type="dxa"/>
          </w:tcPr>
          <w:p w14:paraId="025C243B" w14:textId="77777777" w:rsidR="004B0C37" w:rsidRPr="007E0B31" w:rsidRDefault="004B0C37" w:rsidP="004B0C37">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4B0C37" w:rsidRPr="007E0B31" w14:paraId="6D642429" w14:textId="77777777" w:rsidTr="00430791">
        <w:trPr>
          <w:cantSplit/>
        </w:trPr>
        <w:tc>
          <w:tcPr>
            <w:tcW w:w="2884" w:type="dxa"/>
          </w:tcPr>
          <w:p w14:paraId="5EA24264" w14:textId="77777777" w:rsidR="004B0C37" w:rsidRPr="007E0B31" w:rsidRDefault="004B0C37" w:rsidP="004B0C37">
            <w:pPr>
              <w:pStyle w:val="Arial11Bold"/>
              <w:rPr>
                <w:rFonts w:cs="Arial"/>
              </w:rPr>
            </w:pPr>
            <w:r w:rsidRPr="007E0B31">
              <w:rPr>
                <w:rFonts w:cs="Arial"/>
              </w:rPr>
              <w:t>Under-excitation Limiter</w:t>
            </w:r>
          </w:p>
        </w:tc>
        <w:tc>
          <w:tcPr>
            <w:tcW w:w="6634" w:type="dxa"/>
          </w:tcPr>
          <w:p w14:paraId="11D9D8F0" w14:textId="73B80FD9"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0050BCB9" w14:textId="77777777" w:rsidTr="00430791">
        <w:trPr>
          <w:cantSplit/>
        </w:trPr>
        <w:tc>
          <w:tcPr>
            <w:tcW w:w="2884" w:type="dxa"/>
          </w:tcPr>
          <w:p w14:paraId="35CC22D8" w14:textId="77777777" w:rsidR="004B0C37" w:rsidRPr="007E0B31" w:rsidRDefault="004B0C37" w:rsidP="004B0C37">
            <w:pPr>
              <w:pStyle w:val="Arial11Bold"/>
              <w:rPr>
                <w:rFonts w:cs="Arial"/>
              </w:rPr>
            </w:pPr>
            <w:r w:rsidRPr="007E0B31">
              <w:rPr>
                <w:rFonts w:cs="Arial"/>
              </w:rPr>
              <w:t>Under Frequency Relay</w:t>
            </w:r>
          </w:p>
        </w:tc>
        <w:tc>
          <w:tcPr>
            <w:tcW w:w="6634" w:type="dxa"/>
          </w:tcPr>
          <w:p w14:paraId="73618C50" w14:textId="77777777" w:rsidR="004B0C37" w:rsidRPr="007E0B31" w:rsidRDefault="004B0C37" w:rsidP="004B0C37">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4B0C37" w:rsidRPr="007E0B31" w14:paraId="38841ED8" w14:textId="77777777" w:rsidTr="00430791">
        <w:trPr>
          <w:cantSplit/>
        </w:trPr>
        <w:tc>
          <w:tcPr>
            <w:tcW w:w="2884" w:type="dxa"/>
          </w:tcPr>
          <w:p w14:paraId="3464A8CD" w14:textId="77777777" w:rsidR="004B0C37" w:rsidRPr="007E0B31" w:rsidRDefault="004B0C37" w:rsidP="004B0C37">
            <w:pPr>
              <w:pStyle w:val="Arial11Bold"/>
              <w:rPr>
                <w:rFonts w:cs="Arial"/>
              </w:rPr>
            </w:pPr>
            <w:r w:rsidRPr="007E0B31">
              <w:rPr>
                <w:rFonts w:cs="Arial"/>
              </w:rPr>
              <w:t>Unit Board</w:t>
            </w:r>
          </w:p>
        </w:tc>
        <w:tc>
          <w:tcPr>
            <w:tcW w:w="6634" w:type="dxa"/>
          </w:tcPr>
          <w:p w14:paraId="14AC7EAB"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4B0C37" w:rsidRPr="007E0B31" w14:paraId="50BA31C8" w14:textId="77777777" w:rsidTr="00430791">
        <w:trPr>
          <w:cantSplit/>
        </w:trPr>
        <w:tc>
          <w:tcPr>
            <w:tcW w:w="2884" w:type="dxa"/>
          </w:tcPr>
          <w:p w14:paraId="3FA00B34" w14:textId="77777777" w:rsidR="004B0C37" w:rsidRPr="007E0B31" w:rsidRDefault="004B0C37" w:rsidP="004B0C37">
            <w:pPr>
              <w:pStyle w:val="Arial11Bold"/>
              <w:rPr>
                <w:rFonts w:cs="Arial"/>
              </w:rPr>
            </w:pPr>
            <w:r w:rsidRPr="007E0B31">
              <w:rPr>
                <w:rFonts w:cs="Arial"/>
              </w:rPr>
              <w:t>Unit Transformer</w:t>
            </w:r>
          </w:p>
        </w:tc>
        <w:tc>
          <w:tcPr>
            <w:tcW w:w="6634" w:type="dxa"/>
          </w:tcPr>
          <w:p w14:paraId="79DA8F59" w14:textId="7744E723" w:rsidR="004B0C37" w:rsidRPr="007E0B31" w:rsidRDefault="004B0C37" w:rsidP="004B0C37">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4B0C37" w:rsidRPr="007E0B31" w14:paraId="423C36C8" w14:textId="77777777" w:rsidTr="00430791">
        <w:trPr>
          <w:cantSplit/>
        </w:trPr>
        <w:tc>
          <w:tcPr>
            <w:tcW w:w="2884" w:type="dxa"/>
          </w:tcPr>
          <w:p w14:paraId="1214A797" w14:textId="77777777" w:rsidR="004B0C37" w:rsidRPr="007E0B31" w:rsidRDefault="004B0C37" w:rsidP="004B0C37">
            <w:pPr>
              <w:pStyle w:val="Arial11Bold"/>
              <w:rPr>
                <w:rFonts w:cs="Arial"/>
              </w:rPr>
            </w:pPr>
            <w:r w:rsidRPr="007E0B31">
              <w:rPr>
                <w:rFonts w:cs="Arial"/>
              </w:rPr>
              <w:lastRenderedPageBreak/>
              <w:t>Unit Load Controller Response Time Constant</w:t>
            </w:r>
          </w:p>
        </w:tc>
        <w:tc>
          <w:tcPr>
            <w:tcW w:w="6634" w:type="dxa"/>
          </w:tcPr>
          <w:p w14:paraId="3D6E0ED8" w14:textId="77777777" w:rsidR="004B0C37" w:rsidRPr="007E0B31" w:rsidRDefault="004B0C37" w:rsidP="004B0C37">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4B0C37" w:rsidRPr="007E0B31" w14:paraId="720B1B79" w14:textId="77777777" w:rsidTr="00430791">
        <w:trPr>
          <w:cantSplit/>
        </w:trPr>
        <w:tc>
          <w:tcPr>
            <w:tcW w:w="2884" w:type="dxa"/>
          </w:tcPr>
          <w:p w14:paraId="1B0E66FB" w14:textId="4F0E4CAC" w:rsidR="004B0C37" w:rsidRPr="007E0B31" w:rsidRDefault="004B0C37" w:rsidP="004B0C37">
            <w:pPr>
              <w:pStyle w:val="Arial11Bold"/>
              <w:rPr>
                <w:rFonts w:cs="Arial"/>
              </w:rPr>
            </w:pPr>
            <w:bookmarkStart w:id="75" w:name="_DV_C47"/>
            <w:r w:rsidRPr="007E0B31">
              <w:rPr>
                <w:rFonts w:cs="Arial"/>
              </w:rPr>
              <w:t>Unresolved Issues</w:t>
            </w:r>
            <w:bookmarkEnd w:id="75"/>
          </w:p>
        </w:tc>
        <w:tc>
          <w:tcPr>
            <w:tcW w:w="6634" w:type="dxa"/>
          </w:tcPr>
          <w:p w14:paraId="12917A3C" w14:textId="564B64BE" w:rsidR="004B0C37" w:rsidRPr="007E0B31" w:rsidRDefault="004B0C37" w:rsidP="004B0C37">
            <w:pPr>
              <w:pStyle w:val="TableArial11"/>
              <w:rPr>
                <w:rFonts w:cs="Arial"/>
              </w:rPr>
            </w:pPr>
            <w:bookmarkStart w:id="7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76"/>
          </w:p>
        </w:tc>
      </w:tr>
      <w:tr w:rsidR="004B0C37" w:rsidRPr="007E0B31" w14:paraId="4EF10D55" w14:textId="77777777" w:rsidTr="00430791">
        <w:trPr>
          <w:cantSplit/>
        </w:trPr>
        <w:tc>
          <w:tcPr>
            <w:tcW w:w="2884" w:type="dxa"/>
          </w:tcPr>
          <w:p w14:paraId="2F29DC55" w14:textId="77777777" w:rsidR="004B0C37" w:rsidRPr="007E0B31" w:rsidRDefault="004B0C37" w:rsidP="004B0C37">
            <w:pPr>
              <w:pStyle w:val="Arial11Bold"/>
              <w:rPr>
                <w:rFonts w:cs="Arial"/>
              </w:rPr>
            </w:pPr>
            <w:r w:rsidRPr="007E0B31">
              <w:rPr>
                <w:rFonts w:cs="Arial"/>
              </w:rPr>
              <w:t>Urgent Modification</w:t>
            </w:r>
          </w:p>
        </w:tc>
        <w:tc>
          <w:tcPr>
            <w:tcW w:w="6634" w:type="dxa"/>
          </w:tcPr>
          <w:p w14:paraId="73F66797"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4B0C37" w:rsidRPr="007E0B31" w14:paraId="0EBC8358" w14:textId="77777777" w:rsidTr="00430791">
        <w:trPr>
          <w:cantSplit/>
        </w:trPr>
        <w:tc>
          <w:tcPr>
            <w:tcW w:w="2884" w:type="dxa"/>
          </w:tcPr>
          <w:p w14:paraId="10994AED" w14:textId="77777777" w:rsidR="004B0C37" w:rsidRPr="007E0B31" w:rsidRDefault="004B0C37" w:rsidP="004B0C37">
            <w:pPr>
              <w:pStyle w:val="Arial11Bold"/>
              <w:rPr>
                <w:rFonts w:cs="Arial"/>
              </w:rPr>
            </w:pPr>
            <w:r w:rsidRPr="007E0B31">
              <w:rPr>
                <w:rFonts w:cs="Arial"/>
              </w:rPr>
              <w:t>User</w:t>
            </w:r>
          </w:p>
        </w:tc>
        <w:tc>
          <w:tcPr>
            <w:tcW w:w="6634" w:type="dxa"/>
          </w:tcPr>
          <w:p w14:paraId="63DC1FCA" w14:textId="70173463" w:rsidR="004B0C37" w:rsidRPr="007E0B31" w:rsidRDefault="004B0C37" w:rsidP="004B0C37">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4B0C37" w:rsidRPr="007E0B31" w14:paraId="1F55286A" w14:textId="77777777" w:rsidTr="00430791">
        <w:trPr>
          <w:cantSplit/>
        </w:trPr>
        <w:tc>
          <w:tcPr>
            <w:tcW w:w="2884" w:type="dxa"/>
          </w:tcPr>
          <w:p w14:paraId="71077D37" w14:textId="33CFD5CB" w:rsidR="004B0C37" w:rsidRPr="007E0B31" w:rsidRDefault="004B0C37" w:rsidP="004B0C37">
            <w:pPr>
              <w:pStyle w:val="Arial11Bold"/>
              <w:rPr>
                <w:rFonts w:cs="Arial"/>
                <w:u w:val="single"/>
              </w:rPr>
            </w:pPr>
            <w:bookmarkStart w:id="77" w:name="_DV_C49"/>
            <w:r w:rsidRPr="007E0B31">
              <w:rPr>
                <w:rFonts w:cs="Arial"/>
              </w:rPr>
              <w:t>User Data File Structure</w:t>
            </w:r>
            <w:bookmarkEnd w:id="77"/>
          </w:p>
        </w:tc>
        <w:tc>
          <w:tcPr>
            <w:tcW w:w="6634" w:type="dxa"/>
          </w:tcPr>
          <w:p w14:paraId="475B944D" w14:textId="77258ADD" w:rsidR="004B0C37" w:rsidRPr="007E0B31" w:rsidRDefault="004B0C37" w:rsidP="004B0C37">
            <w:pPr>
              <w:pStyle w:val="TableArial11"/>
              <w:rPr>
                <w:rFonts w:cs="Arial"/>
              </w:rPr>
            </w:pPr>
            <w:bookmarkStart w:id="7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8"/>
          </w:p>
        </w:tc>
      </w:tr>
      <w:tr w:rsidR="004B0C37" w:rsidRPr="007E0B31" w14:paraId="24C40449" w14:textId="77777777" w:rsidTr="00430791">
        <w:trPr>
          <w:cantSplit/>
        </w:trPr>
        <w:tc>
          <w:tcPr>
            <w:tcW w:w="2884" w:type="dxa"/>
          </w:tcPr>
          <w:p w14:paraId="20FC2734" w14:textId="77777777" w:rsidR="004B0C37" w:rsidRPr="007E0B31" w:rsidRDefault="004B0C37" w:rsidP="004B0C37">
            <w:pPr>
              <w:pStyle w:val="Arial11Bold"/>
              <w:rPr>
                <w:rFonts w:cs="Arial"/>
              </w:rPr>
            </w:pPr>
            <w:r w:rsidRPr="007E0B31">
              <w:rPr>
                <w:rFonts w:cs="Arial"/>
              </w:rPr>
              <w:t>User Development</w:t>
            </w:r>
          </w:p>
        </w:tc>
        <w:tc>
          <w:tcPr>
            <w:tcW w:w="6634" w:type="dxa"/>
          </w:tcPr>
          <w:p w14:paraId="0478AE51" w14:textId="77777777" w:rsidR="004B0C37" w:rsidRPr="007E0B31" w:rsidRDefault="004B0C37" w:rsidP="004B0C37">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4B0C37" w:rsidRPr="007E0B31" w14:paraId="3332ECCB" w14:textId="77777777" w:rsidTr="00430791">
        <w:trPr>
          <w:cantSplit/>
        </w:trPr>
        <w:tc>
          <w:tcPr>
            <w:tcW w:w="2884" w:type="dxa"/>
          </w:tcPr>
          <w:p w14:paraId="0EE53A77" w14:textId="02AE4348" w:rsidR="004B0C37" w:rsidRPr="007E0B31" w:rsidRDefault="004B0C37" w:rsidP="004B0C37">
            <w:pPr>
              <w:pStyle w:val="Arial11Bold"/>
              <w:rPr>
                <w:rFonts w:cs="Arial"/>
              </w:rPr>
            </w:pPr>
            <w:bookmarkStart w:id="79" w:name="_DV_C51"/>
            <w:r w:rsidRPr="007E0B31">
              <w:rPr>
                <w:rFonts w:cs="Arial"/>
              </w:rPr>
              <w:t>User Self Certification of Compliance</w:t>
            </w:r>
            <w:bookmarkEnd w:id="79"/>
          </w:p>
        </w:tc>
        <w:tc>
          <w:tcPr>
            <w:tcW w:w="6634" w:type="dxa"/>
          </w:tcPr>
          <w:p w14:paraId="0B00A7D2" w14:textId="77777777" w:rsidR="004B0C37" w:rsidRPr="007E0B31" w:rsidRDefault="004B0C37" w:rsidP="004B0C37">
            <w:pPr>
              <w:pStyle w:val="TableArial11"/>
              <w:rPr>
                <w:rFonts w:cs="Arial"/>
              </w:rPr>
            </w:pPr>
            <w:bookmarkStart w:id="80" w:name="_DV_C52"/>
            <w:r w:rsidRPr="007E0B31">
              <w:rPr>
                <w:rFonts w:cs="Arial"/>
              </w:rPr>
              <w:t>A certificate, in the form attached at CP.A.2</w:t>
            </w:r>
            <w:bookmarkStart w:id="81" w:name="_DV_C53"/>
            <w:bookmarkEnd w:id="8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2" w:name="_DV_C56"/>
            <w:bookmarkEnd w:id="8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2"/>
          </w:p>
        </w:tc>
      </w:tr>
      <w:tr w:rsidR="004B0C37" w:rsidRPr="007E0B31" w14:paraId="1875D733" w14:textId="77777777" w:rsidTr="00430791">
        <w:trPr>
          <w:cantSplit/>
        </w:trPr>
        <w:tc>
          <w:tcPr>
            <w:tcW w:w="2884" w:type="dxa"/>
          </w:tcPr>
          <w:p w14:paraId="43B308DA" w14:textId="77777777" w:rsidR="004B0C37" w:rsidRPr="007E0B31" w:rsidRDefault="004B0C37" w:rsidP="004B0C37">
            <w:pPr>
              <w:pStyle w:val="Arial11Bold"/>
              <w:rPr>
                <w:rFonts w:cs="Arial"/>
              </w:rPr>
            </w:pPr>
            <w:r w:rsidRPr="007E0B31">
              <w:rPr>
                <w:rFonts w:cs="Arial"/>
              </w:rPr>
              <w:t>User Site</w:t>
            </w:r>
          </w:p>
        </w:tc>
        <w:tc>
          <w:tcPr>
            <w:tcW w:w="6634" w:type="dxa"/>
          </w:tcPr>
          <w:p w14:paraId="0B24A90C" w14:textId="7ABB869F" w:rsidR="004B0C37" w:rsidRPr="007E0B31" w:rsidRDefault="004B0C37" w:rsidP="004B0C37">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4B0C37" w:rsidRPr="007E0B31" w14:paraId="12D3AE6B" w14:textId="77777777" w:rsidTr="00430791">
        <w:trPr>
          <w:cantSplit/>
        </w:trPr>
        <w:tc>
          <w:tcPr>
            <w:tcW w:w="2884" w:type="dxa"/>
          </w:tcPr>
          <w:p w14:paraId="7BCD8EF3" w14:textId="77777777" w:rsidR="004B0C37" w:rsidRPr="007E0B31" w:rsidRDefault="004B0C37" w:rsidP="004B0C37">
            <w:pPr>
              <w:pStyle w:val="Arial11Bold"/>
              <w:rPr>
                <w:rFonts w:cs="Arial"/>
              </w:rPr>
            </w:pPr>
            <w:r w:rsidRPr="007E0B31">
              <w:rPr>
                <w:rFonts w:cs="Arial"/>
              </w:rPr>
              <w:lastRenderedPageBreak/>
              <w:t>User System</w:t>
            </w:r>
          </w:p>
        </w:tc>
        <w:tc>
          <w:tcPr>
            <w:tcW w:w="6634" w:type="dxa"/>
          </w:tcPr>
          <w:p w14:paraId="17F1EECD" w14:textId="77777777" w:rsidR="004B0C37" w:rsidRPr="007E0B31" w:rsidRDefault="004B0C37" w:rsidP="004B0C37">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4B0C37" w:rsidRPr="007E0B31" w:rsidRDefault="004B0C37" w:rsidP="004B0C37">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4B0C37" w:rsidRPr="007E0B31" w:rsidRDefault="004B0C37" w:rsidP="004B0C37">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4B0C37" w:rsidRPr="007E0B31" w:rsidRDefault="004B0C37" w:rsidP="004B0C37">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4B0C37" w:rsidRPr="007E0B31" w:rsidRDefault="004B0C37" w:rsidP="004B0C37">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4B0C37" w:rsidRPr="007E0B31" w:rsidRDefault="004B0C37" w:rsidP="004B0C37">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4B0C37" w:rsidRPr="007E0B31" w14:paraId="2DEDB843" w14:textId="77777777" w:rsidTr="00430791">
        <w:trPr>
          <w:cantSplit/>
        </w:trPr>
        <w:tc>
          <w:tcPr>
            <w:tcW w:w="2884" w:type="dxa"/>
          </w:tcPr>
          <w:p w14:paraId="5DD6FE55" w14:textId="77777777" w:rsidR="004B0C37" w:rsidRPr="007E0B31" w:rsidRDefault="004B0C37" w:rsidP="004B0C37">
            <w:pPr>
              <w:pStyle w:val="Arial11Bold"/>
              <w:rPr>
                <w:rFonts w:cs="Arial"/>
              </w:rPr>
            </w:pPr>
            <w:r w:rsidRPr="007E0B31">
              <w:rPr>
                <w:rFonts w:cs="Arial"/>
              </w:rPr>
              <w:t>User System Entry Point</w:t>
            </w:r>
          </w:p>
        </w:tc>
        <w:tc>
          <w:tcPr>
            <w:tcW w:w="6634" w:type="dxa"/>
          </w:tcPr>
          <w:p w14:paraId="6382FA56" w14:textId="266D53CF" w:rsidR="004B0C37" w:rsidRDefault="004B0C37" w:rsidP="004B0C37">
            <w:pPr>
              <w:pStyle w:val="TableArial11"/>
              <w:rPr>
                <w:rFonts w:cs="Arial"/>
              </w:rPr>
            </w:pPr>
            <w:r w:rsidRPr="007E0B31">
              <w:rPr>
                <w:rFonts w:cs="Arial"/>
              </w:rPr>
              <w:t>A point at which</w:t>
            </w:r>
            <w:r>
              <w:rPr>
                <w:rFonts w:cs="Arial"/>
              </w:rPr>
              <w:t>;</w:t>
            </w:r>
          </w:p>
          <w:p w14:paraId="08877A38" w14:textId="4B34FA20"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4B0C37" w:rsidRDefault="004B0C37" w:rsidP="004B0C37">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4B0C37" w:rsidRDefault="004B0C37" w:rsidP="004B0C37">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4B0C37" w:rsidRDefault="004B0C37" w:rsidP="004B0C37">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4B0C37" w:rsidRDefault="004B0C37" w:rsidP="004B0C37">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4B0C37" w:rsidRDefault="004B0C37" w:rsidP="004B0C37">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4B0C37" w:rsidRDefault="004B0C37" w:rsidP="004B0C37">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4B0C37" w:rsidRPr="002A73E9" w:rsidRDefault="004B0C37" w:rsidP="004B0C37">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4B0C37" w:rsidRPr="007E0B31" w14:paraId="71382D54" w14:textId="77777777" w:rsidTr="00430791">
        <w:trPr>
          <w:cantSplit/>
        </w:trPr>
        <w:tc>
          <w:tcPr>
            <w:tcW w:w="2884" w:type="dxa"/>
          </w:tcPr>
          <w:p w14:paraId="648F4727" w14:textId="0C0E36FB" w:rsidR="004B0C37" w:rsidRPr="003A2637" w:rsidRDefault="004B0C37" w:rsidP="004B0C37">
            <w:pPr>
              <w:pStyle w:val="Arial11Bold"/>
            </w:pPr>
            <w:r w:rsidRPr="003A2637">
              <w:t>Virtual Lead Party</w:t>
            </w:r>
          </w:p>
        </w:tc>
        <w:tc>
          <w:tcPr>
            <w:tcW w:w="6634" w:type="dxa"/>
          </w:tcPr>
          <w:p w14:paraId="67A99EA6" w14:textId="583435A8" w:rsidR="004B0C37" w:rsidRPr="003A2637" w:rsidRDefault="004B0C37" w:rsidP="004B0C37">
            <w:pPr>
              <w:pStyle w:val="TableArial11"/>
            </w:pPr>
            <w:r w:rsidRPr="003A2637">
              <w:t xml:space="preserve">As defined in the </w:t>
            </w:r>
            <w:r w:rsidRPr="003A2637">
              <w:rPr>
                <w:b/>
              </w:rPr>
              <w:t>BSC</w:t>
            </w:r>
            <w:r w:rsidRPr="003A2637">
              <w:t>.</w:t>
            </w:r>
          </w:p>
        </w:tc>
      </w:tr>
      <w:tr w:rsidR="004B0C37" w:rsidRPr="00C45ED9" w14:paraId="2DBF5F7B" w14:textId="77777777" w:rsidTr="00430791">
        <w:trPr>
          <w:cantSplit/>
        </w:trPr>
        <w:tc>
          <w:tcPr>
            <w:tcW w:w="2884" w:type="dxa"/>
          </w:tcPr>
          <w:p w14:paraId="70F12CA8" w14:textId="3CBA11F6" w:rsidR="004B0C37" w:rsidRPr="00C45ED9" w:rsidRDefault="004B0C37" w:rsidP="004B0C37">
            <w:pPr>
              <w:pStyle w:val="Arial11Bold"/>
              <w:rPr>
                <w:rFonts w:cs="Arial"/>
              </w:rPr>
            </w:pPr>
            <w:r w:rsidRPr="002510FF">
              <w:rPr>
                <w:rFonts w:cs="Arial"/>
              </w:rPr>
              <w:t>Voltage Jump Reactive Power</w:t>
            </w:r>
          </w:p>
        </w:tc>
        <w:tc>
          <w:tcPr>
            <w:tcW w:w="6634" w:type="dxa"/>
          </w:tcPr>
          <w:p w14:paraId="494FF092" w14:textId="77777777" w:rsidR="004B0C37" w:rsidRPr="002510FF" w:rsidRDefault="004B0C37" w:rsidP="004B0C37">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4B0C37" w:rsidRPr="002510FF" w:rsidRDefault="004B0C37" w:rsidP="004B0C37">
            <w:pPr>
              <w:pStyle w:val="Default"/>
              <w:jc w:val="both"/>
              <w:rPr>
                <w:color w:val="auto"/>
                <w:sz w:val="20"/>
                <w:szCs w:val="20"/>
              </w:rPr>
            </w:pPr>
          </w:p>
          <w:p w14:paraId="6F4B105B" w14:textId="40F71B72" w:rsidR="004B0C37" w:rsidRPr="00C45ED9" w:rsidRDefault="004B0C37" w:rsidP="004B0C37">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4B0C37" w:rsidRPr="007E0B31" w14:paraId="28BB7E6E" w14:textId="77777777" w:rsidTr="00430791">
        <w:trPr>
          <w:cantSplit/>
        </w:trPr>
        <w:tc>
          <w:tcPr>
            <w:tcW w:w="2884" w:type="dxa"/>
          </w:tcPr>
          <w:p w14:paraId="13C29FC9" w14:textId="77777777" w:rsidR="004B0C37" w:rsidRPr="007E0B31" w:rsidRDefault="004B0C37" w:rsidP="004B0C37">
            <w:pPr>
              <w:pStyle w:val="Arial11Bold"/>
              <w:rPr>
                <w:rFonts w:cs="Arial"/>
              </w:rPr>
            </w:pPr>
            <w:r w:rsidRPr="007E0B31">
              <w:rPr>
                <w:rFonts w:cs="Arial"/>
              </w:rPr>
              <w:t>Water Time Constant</w:t>
            </w:r>
          </w:p>
        </w:tc>
        <w:tc>
          <w:tcPr>
            <w:tcW w:w="6634" w:type="dxa"/>
          </w:tcPr>
          <w:p w14:paraId="2C789366" w14:textId="77777777" w:rsidR="004B0C37" w:rsidRPr="007E0B31" w:rsidRDefault="004B0C37" w:rsidP="004B0C37">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4B0C37" w:rsidRPr="007E0B31" w14:paraId="10B4E60E" w14:textId="77777777" w:rsidTr="00430791">
        <w:trPr>
          <w:cantSplit/>
        </w:trPr>
        <w:tc>
          <w:tcPr>
            <w:tcW w:w="2884" w:type="dxa"/>
          </w:tcPr>
          <w:p w14:paraId="3BEE1BA7" w14:textId="77777777" w:rsidR="004B0C37" w:rsidRPr="007E0B31" w:rsidRDefault="004B0C37" w:rsidP="004B0C37">
            <w:pPr>
              <w:pStyle w:val="Arial11Bold"/>
              <w:rPr>
                <w:rFonts w:cs="Arial"/>
              </w:rPr>
            </w:pPr>
            <w:r w:rsidRPr="007E0B31">
              <w:rPr>
                <w:rFonts w:cs="Arial"/>
              </w:rPr>
              <w:t>Website</w:t>
            </w:r>
          </w:p>
        </w:tc>
        <w:tc>
          <w:tcPr>
            <w:tcW w:w="6634" w:type="dxa"/>
          </w:tcPr>
          <w:p w14:paraId="38A79967" w14:textId="68B9F503" w:rsidR="004B0C37" w:rsidRPr="007E0B31" w:rsidRDefault="004B0C37" w:rsidP="004B0C37">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4B0C37" w:rsidRPr="007E0B31" w14:paraId="16BFB7FB" w14:textId="77777777" w:rsidTr="00430791">
        <w:trPr>
          <w:cantSplit/>
        </w:trPr>
        <w:tc>
          <w:tcPr>
            <w:tcW w:w="2884" w:type="dxa"/>
          </w:tcPr>
          <w:p w14:paraId="06EA4E34" w14:textId="77777777" w:rsidR="004B0C37" w:rsidRPr="007E0B31" w:rsidRDefault="004B0C37" w:rsidP="004B0C37">
            <w:pPr>
              <w:pStyle w:val="Arial11Bold"/>
              <w:rPr>
                <w:rFonts w:cs="Arial"/>
              </w:rPr>
            </w:pPr>
            <w:r w:rsidRPr="007E0B31">
              <w:rPr>
                <w:rFonts w:cs="Arial"/>
              </w:rPr>
              <w:lastRenderedPageBreak/>
              <w:t>Weekly ACS Conditions</w:t>
            </w:r>
          </w:p>
        </w:tc>
        <w:tc>
          <w:tcPr>
            <w:tcW w:w="6634" w:type="dxa"/>
          </w:tcPr>
          <w:p w14:paraId="65C6CD52" w14:textId="77777777" w:rsidR="004B0C37" w:rsidRPr="007E0B31" w:rsidRDefault="004B0C37" w:rsidP="004B0C37">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4B0C37" w:rsidRPr="007E0B31" w14:paraId="52CA6CC1" w14:textId="77777777" w:rsidTr="00430791">
        <w:trPr>
          <w:cantSplit/>
        </w:trPr>
        <w:tc>
          <w:tcPr>
            <w:tcW w:w="2884" w:type="dxa"/>
          </w:tcPr>
          <w:p w14:paraId="5401CEF5" w14:textId="77777777" w:rsidR="004B0C37" w:rsidRPr="007E0B31" w:rsidRDefault="004B0C37" w:rsidP="004B0C37">
            <w:pPr>
              <w:pStyle w:val="Arial11Bold"/>
              <w:rPr>
                <w:rFonts w:cs="Arial"/>
              </w:rPr>
            </w:pPr>
            <w:r w:rsidRPr="007E0B31">
              <w:rPr>
                <w:rFonts w:cs="Arial"/>
              </w:rPr>
              <w:t>WG Consultation Alternative Request</w:t>
            </w:r>
          </w:p>
        </w:tc>
        <w:tc>
          <w:tcPr>
            <w:tcW w:w="6634" w:type="dxa"/>
          </w:tcPr>
          <w:p w14:paraId="646D5E60" w14:textId="0ED4CB18" w:rsidR="004B0C37" w:rsidRPr="007E0B31" w:rsidRDefault="004B0C37" w:rsidP="004B0C37">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4B0C37" w:rsidRPr="007E0B31" w14:paraId="77D7428B" w14:textId="77777777" w:rsidTr="00430791">
        <w:trPr>
          <w:cantSplit/>
        </w:trPr>
        <w:tc>
          <w:tcPr>
            <w:tcW w:w="2884" w:type="dxa"/>
          </w:tcPr>
          <w:p w14:paraId="3ABB06D3" w14:textId="77777777" w:rsidR="004B0C37" w:rsidRPr="007E0B31" w:rsidRDefault="004B0C37" w:rsidP="004B0C37">
            <w:pPr>
              <w:pStyle w:val="Arial11Bold"/>
              <w:rPr>
                <w:rFonts w:cs="Arial"/>
              </w:rPr>
            </w:pPr>
            <w:r w:rsidRPr="007E0B31">
              <w:rPr>
                <w:rFonts w:cs="Arial"/>
              </w:rPr>
              <w:t>Workgroup</w:t>
            </w:r>
          </w:p>
        </w:tc>
        <w:tc>
          <w:tcPr>
            <w:tcW w:w="6634" w:type="dxa"/>
          </w:tcPr>
          <w:p w14:paraId="3C071C58" w14:textId="3E96F164" w:rsidR="004B0C37" w:rsidRPr="007E0B31" w:rsidRDefault="004B0C37" w:rsidP="004B0C37">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4B0C37" w:rsidRPr="007E0B31" w14:paraId="0DB5431E" w14:textId="77777777" w:rsidTr="00430791">
        <w:trPr>
          <w:cantSplit/>
        </w:trPr>
        <w:tc>
          <w:tcPr>
            <w:tcW w:w="2884" w:type="dxa"/>
          </w:tcPr>
          <w:p w14:paraId="1820C1E3" w14:textId="77777777" w:rsidR="004B0C37" w:rsidRPr="007E0B31" w:rsidRDefault="004B0C37" w:rsidP="004B0C37">
            <w:pPr>
              <w:pStyle w:val="Arial11Bold"/>
              <w:rPr>
                <w:rFonts w:cs="Arial"/>
              </w:rPr>
            </w:pPr>
            <w:r w:rsidRPr="007E0B31">
              <w:rPr>
                <w:rFonts w:cs="Arial"/>
              </w:rPr>
              <w:t>Workgroup Consultation</w:t>
            </w:r>
          </w:p>
        </w:tc>
        <w:tc>
          <w:tcPr>
            <w:tcW w:w="6634" w:type="dxa"/>
          </w:tcPr>
          <w:p w14:paraId="3BBAF0D1" w14:textId="4A8FF3F0" w:rsidR="004B0C37" w:rsidRPr="007E0B31" w:rsidRDefault="004B0C37" w:rsidP="004B0C37">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4B0C37" w:rsidRPr="007E0B31" w14:paraId="5FE213B7" w14:textId="77777777" w:rsidTr="00430791">
        <w:trPr>
          <w:cantSplit/>
        </w:trPr>
        <w:tc>
          <w:tcPr>
            <w:tcW w:w="2884" w:type="dxa"/>
          </w:tcPr>
          <w:p w14:paraId="7DDC8A6B" w14:textId="77777777" w:rsidR="004B0C37" w:rsidRPr="007E0B31" w:rsidRDefault="004B0C37" w:rsidP="004B0C37">
            <w:pPr>
              <w:pStyle w:val="Arial11Bold"/>
              <w:rPr>
                <w:rFonts w:cs="Arial"/>
              </w:rPr>
            </w:pPr>
            <w:r w:rsidRPr="007E0B31">
              <w:rPr>
                <w:rFonts w:cs="Arial"/>
              </w:rPr>
              <w:t>Workgroup Alternative Grid Code Modification</w:t>
            </w:r>
          </w:p>
        </w:tc>
        <w:tc>
          <w:tcPr>
            <w:tcW w:w="6634" w:type="dxa"/>
          </w:tcPr>
          <w:p w14:paraId="10B737BD" w14:textId="58EA8ECE" w:rsidR="004B0C37" w:rsidRPr="007E0B31" w:rsidRDefault="004B0C37" w:rsidP="004B0C37">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4B0C37" w:rsidRPr="007E0B31" w14:paraId="0C414BA6" w14:textId="77777777" w:rsidTr="00430791">
        <w:trPr>
          <w:cantSplit/>
        </w:trPr>
        <w:tc>
          <w:tcPr>
            <w:tcW w:w="2884" w:type="dxa"/>
          </w:tcPr>
          <w:p w14:paraId="7F1B4D4F" w14:textId="77777777" w:rsidR="004B0C37" w:rsidRPr="007E0B31" w:rsidRDefault="004B0C37" w:rsidP="004B0C37">
            <w:pPr>
              <w:pStyle w:val="Arial11Bold"/>
              <w:rPr>
                <w:rFonts w:cs="Arial"/>
              </w:rPr>
            </w:pPr>
            <w:r w:rsidRPr="007E0B31">
              <w:rPr>
                <w:rFonts w:cs="Arial"/>
              </w:rPr>
              <w:t>Zonal System Security Requirements</w:t>
            </w:r>
          </w:p>
        </w:tc>
        <w:tc>
          <w:tcPr>
            <w:tcW w:w="6634" w:type="dxa"/>
          </w:tcPr>
          <w:p w14:paraId="5571DD3D" w14:textId="77777777" w:rsidR="004B0C37" w:rsidRPr="007E0B31" w:rsidRDefault="004B0C37" w:rsidP="004B0C37">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83"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83"/>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0A45B" w14:textId="77777777" w:rsidR="003C27CC" w:rsidRDefault="003C27CC" w:rsidP="008F1F3E">
      <w:pPr>
        <w:pStyle w:val="Header"/>
      </w:pPr>
      <w:r>
        <w:separator/>
      </w:r>
    </w:p>
  </w:endnote>
  <w:endnote w:type="continuationSeparator" w:id="0">
    <w:p w14:paraId="1E021832" w14:textId="77777777" w:rsidR="003C27CC" w:rsidRDefault="003C27CC" w:rsidP="008F1F3E">
      <w:pPr>
        <w:pStyle w:val="Header"/>
      </w:pPr>
      <w:r>
        <w:continuationSeparator/>
      </w:r>
    </w:p>
  </w:endnote>
  <w:endnote w:type="continuationNotice" w:id="1">
    <w:p w14:paraId="74DBC1B6" w14:textId="77777777" w:rsidR="003C27CC" w:rsidRDefault="003C27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4D273" w14:textId="77777777" w:rsidR="003C27CC" w:rsidRDefault="003C27CC" w:rsidP="008F1F3E">
      <w:pPr>
        <w:pStyle w:val="Header"/>
      </w:pPr>
      <w:r>
        <w:separator/>
      </w:r>
    </w:p>
  </w:footnote>
  <w:footnote w:type="continuationSeparator" w:id="0">
    <w:p w14:paraId="0FACBFCD" w14:textId="77777777" w:rsidR="003C27CC" w:rsidRDefault="003C27CC" w:rsidP="008F1F3E">
      <w:pPr>
        <w:pStyle w:val="Header"/>
      </w:pPr>
      <w:r>
        <w:continuationSeparator/>
      </w:r>
    </w:p>
  </w:footnote>
  <w:footnote w:type="continuationNotice" w:id="1">
    <w:p w14:paraId="477D8F6B" w14:textId="77777777" w:rsidR="003C27CC" w:rsidRDefault="003C27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ew Hemus (NESO)">
    <w15:presenceInfo w15:providerId="AD" w15:userId="S::Andrew.Hemus@uk.nationalgrid.com::44cf7fd2-15fa-4e6f-bcfc-5f0cbf3163e3"/>
  </w15:person>
  <w15:person w15:author="Stephen Dale (NESO)">
    <w15:presenceInfo w15:providerId="AD" w15:userId="S::Stephen.Dale2@uk.nationalgrid.com::0bfbd485-ba43-4852-ac1e-4feedfc255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3AF"/>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0EF"/>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504"/>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7CC"/>
    <w:rsid w:val="003C2C7C"/>
    <w:rsid w:val="003C3CDE"/>
    <w:rsid w:val="003C3FD9"/>
    <w:rsid w:val="003C45B5"/>
    <w:rsid w:val="003C5786"/>
    <w:rsid w:val="003C5DF1"/>
    <w:rsid w:val="003C5E2D"/>
    <w:rsid w:val="003C6521"/>
    <w:rsid w:val="003C6C2F"/>
    <w:rsid w:val="003C70EB"/>
    <w:rsid w:val="003C73FA"/>
    <w:rsid w:val="003C7B52"/>
    <w:rsid w:val="003C7BA8"/>
    <w:rsid w:val="003D067E"/>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79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19"/>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655B"/>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C37"/>
    <w:rsid w:val="004B0D7B"/>
    <w:rsid w:val="004B1291"/>
    <w:rsid w:val="004B1303"/>
    <w:rsid w:val="004B2969"/>
    <w:rsid w:val="004B2F7D"/>
    <w:rsid w:val="004B4CD9"/>
    <w:rsid w:val="004B580E"/>
    <w:rsid w:val="004B585A"/>
    <w:rsid w:val="004B5C08"/>
    <w:rsid w:val="004B6F56"/>
    <w:rsid w:val="004B7922"/>
    <w:rsid w:val="004B7B21"/>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2D79"/>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4C1"/>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2B6"/>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25C"/>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780"/>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05D"/>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D76F1"/>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033"/>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196F"/>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5D8A"/>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469"/>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20D"/>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D49"/>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3A6"/>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3AAD"/>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363"/>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5729B"/>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42D"/>
    <w:rsid w:val="00C126F5"/>
    <w:rsid w:val="00C131C8"/>
    <w:rsid w:val="00C13564"/>
    <w:rsid w:val="00C13CF1"/>
    <w:rsid w:val="00C14747"/>
    <w:rsid w:val="00C14B46"/>
    <w:rsid w:val="00C14DED"/>
    <w:rsid w:val="00C15052"/>
    <w:rsid w:val="00C151FB"/>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1B30"/>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6B6"/>
    <w:rsid w:val="00E157FF"/>
    <w:rsid w:val="00E15F90"/>
    <w:rsid w:val="00E16207"/>
    <w:rsid w:val="00E1688B"/>
    <w:rsid w:val="00E16990"/>
    <w:rsid w:val="00E16DF9"/>
    <w:rsid w:val="00E1708A"/>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234A"/>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3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82B"/>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87F"/>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E78"/>
    <w:rsid w:val="00FA3F8D"/>
    <w:rsid w:val="00FA50AD"/>
    <w:rsid w:val="00FA556A"/>
    <w:rsid w:val="00FA6A07"/>
    <w:rsid w:val="00FA7F34"/>
    <w:rsid w:val="00FB04D1"/>
    <w:rsid w:val="00FB0CA8"/>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276193E-F1E8-4E72-AEF9-D3788596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D2EC5FB6-A824-415C-9FE6-BDD000CBD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88</Pages>
  <Words>34001</Words>
  <Characters>193808</Characters>
  <Application>Microsoft Office Word</Application>
  <DocSecurity>0</DocSecurity>
  <Lines>1615</Lines>
  <Paragraphs>454</Paragraphs>
  <ScaleCrop>false</ScaleCrop>
  <Company>National Grid</Company>
  <LinksUpToDate>false</LinksUpToDate>
  <CharactersWithSpaces>227355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Andrew Hemus (NESO)</cp:lastModifiedBy>
  <cp:revision>10</cp:revision>
  <cp:lastPrinted>2024-09-24T15:39:00Z</cp:lastPrinted>
  <dcterms:created xsi:type="dcterms:W3CDTF">2025-04-15T11:28:00Z</dcterms:created>
  <dcterms:modified xsi:type="dcterms:W3CDTF">2025-04-16T15:45:00Z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